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D0BD" w14:textId="1F233027" w:rsidR="002A1491" w:rsidRPr="000112B2" w:rsidRDefault="002A1491" w:rsidP="002A1491">
      <w:pPr>
        <w:pStyle w:val="Corpodetexto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CC96B" wp14:editId="05B7D236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1E1080F3">
              <v:shapetype id="_x0000_t32" coordsize="21600,21600" o:oned="t" filled="f" o:spt="32" path="m,l21600,21600e" w14:anchorId="06AFD258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5E4700B7" w14:textId="5C898334" w:rsidR="00E07CAA" w:rsidRPr="00D15DE6" w:rsidRDefault="0BE95F69">
      <w:pPr>
        <w:spacing w:before="120" w:line="360" w:lineRule="auto"/>
        <w:jc w:val="both"/>
        <w:rPr>
          <w:rFonts w:ascii="Arial" w:hAnsi="Arial" w:cs="Arial"/>
          <w:b/>
          <w:bCs/>
          <w:sz w:val="28"/>
          <w:szCs w:val="28"/>
        </w:rPr>
        <w:pPrChange w:id="0" w:author="Beatriz M. Viehmann" w:date="2025-05-05T16:06:00Z" w16du:dateUtc="2025-05-05T19:06:00Z">
          <w:pPr>
            <w:spacing w:before="120" w:line="360" w:lineRule="auto"/>
          </w:pPr>
        </w:pPrChange>
      </w:pPr>
      <w:r>
        <w:rPr>
          <w:rFonts w:ascii="Arial" w:hAnsi="Arial"/>
          <w:b/>
          <w:sz w:val="28"/>
        </w:rPr>
        <w:t>PLICOBOX: o novo sistema box da Blum para ambientes em cooperação com a EGGER</w:t>
      </w:r>
    </w:p>
    <w:p w14:paraId="42E29C98" w14:textId="1FA94C76" w:rsidR="00871C44" w:rsidRDefault="392BD232">
      <w:pPr>
        <w:spacing w:before="240" w:line="360" w:lineRule="auto"/>
        <w:jc w:val="both"/>
        <w:rPr>
          <w:rFonts w:ascii="Arial" w:hAnsi="Arial" w:cs="Arial"/>
          <w:sz w:val="20"/>
          <w:szCs w:val="20"/>
        </w:rPr>
        <w:pPrChange w:id="1" w:author="Beatriz M. Viehmann" w:date="2025-05-05T16:07:00Z" w16du:dateUtc="2025-05-05T19:07:00Z">
          <w:pPr>
            <w:spacing w:before="240" w:line="360" w:lineRule="auto"/>
          </w:pPr>
        </w:pPrChange>
      </w:pPr>
      <w:proofErr w:type="spellStart"/>
      <w:r>
        <w:rPr>
          <w:rFonts w:ascii="Arial" w:hAnsi="Arial"/>
          <w:sz w:val="20"/>
        </w:rPr>
        <w:t>Höchst</w:t>
      </w:r>
      <w:proofErr w:type="spellEnd"/>
      <w:r>
        <w:rPr>
          <w:rFonts w:ascii="Arial" w:hAnsi="Arial"/>
          <w:sz w:val="20"/>
        </w:rPr>
        <w:t>, Áustria, maio de 2025.</w:t>
      </w:r>
      <w:r>
        <w:rPr>
          <w:rFonts w:ascii="Arial" w:hAnsi="Arial"/>
          <w:b/>
          <w:sz w:val="20"/>
        </w:rPr>
        <w:t xml:space="preserve"> A fabricante austríaca de ferragens está lançando na interzum 2025 seu novo sistema box PLICOBOX, especialmente projetado para espaços residenciais. Em foco: o inovador fundo dobrável, desenvolvido em estreita cooperação entre a Blum e a fabricante líder internacional de materiais de madeira, EGGER, torna o processamento e a montagem particularmente fáceis. PLICOBOX convence pela comprovada tecnologia Blum, está disponível em três cores da moda e seu design fino se adapta perfeitamente à linguagem formal do mobiliário moderno. Isso também é confirmado pelo prêmio interzum </w:t>
      </w:r>
      <w:proofErr w:type="spellStart"/>
      <w:r>
        <w:rPr>
          <w:rFonts w:ascii="Arial" w:hAnsi="Arial"/>
          <w:b/>
          <w:sz w:val="20"/>
        </w:rPr>
        <w:t>award</w:t>
      </w:r>
      <w:proofErr w:type="spellEnd"/>
      <w:r>
        <w:rPr>
          <w:rFonts w:ascii="Arial" w:hAnsi="Arial"/>
          <w:b/>
          <w:sz w:val="20"/>
        </w:rPr>
        <w:t xml:space="preserve"> 2025.</w:t>
      </w:r>
    </w:p>
    <w:p w14:paraId="260AEC22" w14:textId="4E4AA6B7" w:rsidR="00C807F1" w:rsidRPr="0006087D" w:rsidRDefault="00262AF4">
      <w:pPr>
        <w:spacing w:before="240" w:line="360" w:lineRule="auto"/>
        <w:jc w:val="both"/>
        <w:rPr>
          <w:rFonts w:ascii="Arial" w:hAnsi="Arial" w:cs="Arial"/>
          <w:sz w:val="20"/>
          <w:szCs w:val="20"/>
        </w:rPr>
        <w:pPrChange w:id="2" w:author="Beatriz M. Viehmann" w:date="2025-05-05T16:07:00Z" w16du:dateUtc="2025-05-05T19:07:00Z">
          <w:pPr>
            <w:spacing w:before="240" w:line="360" w:lineRule="auto"/>
          </w:pPr>
        </w:pPrChange>
      </w:pPr>
      <w:r>
        <w:rPr>
          <w:rFonts w:ascii="Arial" w:hAnsi="Arial"/>
          <w:sz w:val="20"/>
        </w:rPr>
        <w:t>Com PLICOBOX, a Blum desenvolveu uma solução funcional de alta qualidade e esteticamente agradável para ambientes – ou seja, sala de estar, dormitório, closet ou escritório –, que se caracteriza pelo processamento simples e possibilidades versáteis de emprego.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>O fundo dobrável usado na PLICOBOX foi desenvolvido pela Blum em conjunto com a EGGER, especialista tirolesa em madeira, que também é responsável pela produção. É o fundo e a parede traseira em um só, o que transforma o processamento e a montagem do sistema box de acordo com o lema "Dobrar. Pressionar. Pronto.” em brincadeira de criança: tudo o que você precisa fazer é pressionar o fundo dobrável nas laterais da estrutura e fixá-lo no lugar sem uso de ferramentas. Depois disso, só falta montar as guias do armário, que – também uma novidade – podem ser usadas ​​tanto em laterais de metal na PLICOBOX quanto em gavetas puramente de madeira.</w:t>
      </w:r>
    </w:p>
    <w:p w14:paraId="4F02328E" w14:textId="77777777" w:rsidR="002706B5" w:rsidRDefault="003155DD" w:rsidP="002706B5">
      <w:pPr>
        <w:spacing w:before="240" w:line="360" w:lineRule="auto"/>
        <w:jc w:val="both"/>
        <w:rPr>
          <w:ins w:id="3" w:author="Beatriz M. Viehmann" w:date="2025-05-05T16:07:00Z" w16du:dateUtc="2025-05-05T19:07:00Z"/>
          <w:rFonts w:ascii="Arial" w:hAnsi="Arial"/>
          <w:sz w:val="20"/>
        </w:rPr>
      </w:pPr>
      <w:r>
        <w:rPr>
          <w:rFonts w:ascii="Arial" w:hAnsi="Arial"/>
          <w:b/>
          <w:sz w:val="20"/>
        </w:rPr>
        <w:t>Tecnologia bem pensada em design modern</w:t>
      </w:r>
      <w:r>
        <w:rPr>
          <w:rFonts w:ascii="Arial" w:hAnsi="Arial"/>
          <w:sz w:val="20"/>
        </w:rPr>
        <w:t>o</w:t>
      </w:r>
    </w:p>
    <w:p w14:paraId="4C782BA1" w14:textId="2FE574FE" w:rsidR="00B32C5A" w:rsidRPr="002706B5" w:rsidRDefault="003155DD">
      <w:pPr>
        <w:spacing w:before="240" w:line="360" w:lineRule="auto"/>
        <w:jc w:val="both"/>
        <w:rPr>
          <w:rFonts w:ascii="Arial" w:hAnsi="Arial"/>
          <w:sz w:val="20"/>
        </w:rPr>
        <w:pPrChange w:id="4" w:author="Beatriz M. Viehmann" w:date="2025-05-05T16:07:00Z" w16du:dateUtc="2025-05-05T19:07:00Z">
          <w:pPr>
            <w:spacing w:before="240" w:line="360" w:lineRule="auto"/>
          </w:pPr>
        </w:pPrChange>
      </w:pPr>
      <w:del w:id="5" w:author="Beatriz M. Viehmann" w:date="2025-05-05T16:07:00Z" w16du:dateUtc="2025-05-05T19:07:00Z">
        <w:r w:rsidDel="002706B5">
          <w:rPr>
            <w:rFonts w:ascii="Arial" w:hAnsi="Arial"/>
            <w:sz w:val="20"/>
          </w:rPr>
          <w:br/>
        </w:r>
      </w:del>
      <w:r>
        <w:rPr>
          <w:rFonts w:ascii="Arial" w:hAnsi="Arial"/>
          <w:sz w:val="20"/>
        </w:rPr>
        <w:t>PLICOBOX é tecnicamente convincente em todos os aspectos: com o comprovado deslizamento suave Blum, as possibilidades de ajuste abrangentes e confortáveis e uma capacidade de carga de até 25 kg, dimensionada p</w:t>
      </w:r>
      <w:ins w:id="6" w:author="Beatriz M. Viehmann" w:date="2025-05-05T16:24:00Z" w16du:dateUtc="2025-05-05T19:24:00Z">
        <w:r w:rsidR="007647C2">
          <w:rPr>
            <w:rFonts w:ascii="Arial" w:hAnsi="Arial"/>
            <w:sz w:val="20"/>
          </w:rPr>
          <w:t>a</w:t>
        </w:r>
      </w:ins>
      <w:r>
        <w:rPr>
          <w:rFonts w:ascii="Arial" w:hAnsi="Arial"/>
          <w:sz w:val="20"/>
        </w:rPr>
        <w:t>ra móveis de sala e dormitório. PLICOBOX está disponível como extensão total, extensão 7/8 e extensão parcial. Como sempre, a Blum também se concentrou no design: PLICOBOX convence por um visual moderno e elegante e laterais retas, que combinam perfeitamente com a linguagem formal dos móveis modernos. O sistema box está disponível nas cores branco-seda fosco, bege-pirita e preto-carbono fosco, o que permite uma grande variedade de opções de composição.</w:t>
      </w:r>
    </w:p>
    <w:p w14:paraId="328375FD" w14:textId="77777777" w:rsidR="002706B5" w:rsidRDefault="00430503" w:rsidP="002706B5">
      <w:pPr>
        <w:spacing w:after="0" w:line="360" w:lineRule="auto"/>
        <w:jc w:val="both"/>
        <w:rPr>
          <w:ins w:id="7" w:author="Beatriz M. Viehmann" w:date="2025-05-05T16:08:00Z" w16du:dateUtc="2025-05-05T19:08:00Z"/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Armazenamento e logística eficientes</w:t>
      </w:r>
    </w:p>
    <w:p w14:paraId="46435CC5" w14:textId="1E3A02A0" w:rsidR="00E333F4" w:rsidRDefault="00430503">
      <w:pPr>
        <w:spacing w:after="0" w:line="360" w:lineRule="auto"/>
        <w:jc w:val="both"/>
        <w:rPr>
          <w:rFonts w:ascii="Arial" w:hAnsi="Arial" w:cs="Arial"/>
          <w:sz w:val="20"/>
          <w:szCs w:val="20"/>
        </w:rPr>
        <w:pPrChange w:id="8" w:author="Beatriz M. Viehmann" w:date="2025-05-05T16:08:00Z" w16du:dateUtc="2025-05-05T19:08:00Z">
          <w:pPr>
            <w:spacing w:after="0" w:line="360" w:lineRule="auto"/>
          </w:pPr>
        </w:pPrChange>
      </w:pPr>
      <w:del w:id="9" w:author="Beatriz M. Viehmann" w:date="2025-05-05T16:08:00Z" w16du:dateUtc="2025-05-05T19:08:00Z">
        <w:r w:rsidDel="002706B5">
          <w:rPr>
            <w:rFonts w:ascii="Arial" w:hAnsi="Arial"/>
            <w:sz w:val="20"/>
          </w:rPr>
          <w:br/>
        </w:r>
      </w:del>
      <w:r>
        <w:rPr>
          <w:rFonts w:ascii="Arial" w:hAnsi="Arial"/>
          <w:sz w:val="20"/>
        </w:rPr>
        <w:t xml:space="preserve">Durante o desenvolvimento da PLICOBOX, deu-se atenção especial para garantir que a embalagem fosse a mais fina possível: o design especialmente desenvolvido de embalagem plana, favorecido pelo </w:t>
      </w:r>
      <w:r>
        <w:rPr>
          <w:rFonts w:ascii="Arial" w:hAnsi="Arial"/>
          <w:sz w:val="20"/>
        </w:rPr>
        <w:lastRenderedPageBreak/>
        <w:t>fundo dobrável, é particularmente econômico em termos de espaço. Isso contribui para a otimização do armazenamento e da logística interna e reduz os custos de transporte para fabricantes e clientes industriais. A embalagem inovadora também cria mais clareza e facilita o manuseio para os clientes finais.</w:t>
      </w:r>
    </w:p>
    <w:p w14:paraId="6C9B0752" w14:textId="77777777" w:rsidR="00EA6B11" w:rsidRPr="00C66101" w:rsidRDefault="00EA6B11" w:rsidP="00C77017">
      <w:pPr>
        <w:spacing w:after="0" w:line="360" w:lineRule="auto"/>
        <w:rPr>
          <w:rFonts w:ascii="Arial" w:hAnsi="Arial" w:cs="Arial"/>
          <w:sz w:val="20"/>
          <w:szCs w:val="20"/>
          <w:lang w:val="de-DE"/>
        </w:rPr>
      </w:pPr>
    </w:p>
    <w:p w14:paraId="549AD964" w14:textId="1686C4FE" w:rsidR="00EB44DC" w:rsidRPr="00A035CA" w:rsidRDefault="00B4726F" w:rsidP="00C77017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sz w:val="20"/>
        </w:rPr>
        <w:t>Expansão do sortimento graças à cooperação</w:t>
      </w:r>
    </w:p>
    <w:p w14:paraId="730310B7" w14:textId="12FF9FE5" w:rsidR="00783BE6" w:rsidRDefault="009F62EF">
      <w:pPr>
        <w:spacing w:after="0" w:line="360" w:lineRule="auto"/>
        <w:jc w:val="both"/>
        <w:pPrChange w:id="10" w:author="Beatriz M. Viehmann" w:date="2025-05-05T16:08:00Z" w16du:dateUtc="2025-05-05T19:08:00Z">
          <w:pPr>
            <w:spacing w:after="0" w:line="360" w:lineRule="auto"/>
          </w:pPr>
        </w:pPrChange>
      </w:pPr>
      <w:r>
        <w:rPr>
          <w:rFonts w:ascii="Arial" w:hAnsi="Arial"/>
          <w:sz w:val="20"/>
        </w:rPr>
        <w:t xml:space="preserve">Há muito tempo a Blum está presente em todas as áreas de estar com seus produtos: com o PLICOBOX, a linha está sendo ampliada significativamente, com o objetivo de oferecer aos clientes um produto especificamente adaptado às necessidades de salas de estar e dormitórios e que não deixa nada a desejar em termos de construção e planificação de móveis. Philipp Blum está convencido da cooperação com a EGGER e do novo sistema box: “A EGGER, com sua ampla experiência em materiais de madeira, foi uma parceira indispensável no desenvolvimento do inovador fundo dobrável da PLICOBOX. Nossas empresas familiares se baseiam nos mesmos valores e têm mantido contato próximo por muitos anos, </w:t>
      </w:r>
      <w:del w:id="11" w:author="Beatriz M. Viehmann" w:date="2025-05-05T16:26:00Z" w16du:dateUtc="2025-05-05T19:26:00Z">
        <w:r w:rsidDel="00AA6C0F">
          <w:rPr>
            <w:rFonts w:ascii="Arial" w:hAnsi="Arial"/>
            <w:sz w:val="20"/>
          </w:rPr>
          <w:delText>por isso estamos ainda</w:delText>
        </w:r>
      </w:del>
      <w:ins w:id="12" w:author="Beatriz M. Viehmann" w:date="2025-05-05T16:26:00Z" w16du:dateUtc="2025-05-05T19:26:00Z">
        <w:r w:rsidR="00AA6C0F">
          <w:rPr>
            <w:rFonts w:ascii="Arial" w:hAnsi="Arial"/>
            <w:sz w:val="20"/>
          </w:rPr>
          <w:t>o q</w:t>
        </w:r>
      </w:ins>
      <w:ins w:id="13" w:author="Beatriz M. Viehmann" w:date="2025-05-05T16:27:00Z" w16du:dateUtc="2025-05-05T19:27:00Z">
        <w:r w:rsidR="00AA6C0F">
          <w:rPr>
            <w:rFonts w:ascii="Arial" w:hAnsi="Arial"/>
            <w:sz w:val="20"/>
          </w:rPr>
          <w:t>ue ainda nos deixa</w:t>
        </w:r>
      </w:ins>
      <w:r>
        <w:rPr>
          <w:rFonts w:ascii="Arial" w:hAnsi="Arial"/>
          <w:sz w:val="20"/>
        </w:rPr>
        <w:t xml:space="preserve"> mais satisfeitos por estarmos agora realizando um projeto conjunto”, diz o diretor administrativo da Blum, acrescentando: “Nosso objetivo é trabalhar juntos para promover novas ideias, que levem a uma melhor qualidade de vida e tragam benefícios duradouros para nossos clientes. Definitivamente, conseguimos isso com o novo sistema box.</w:t>
      </w:r>
      <w:ins w:id="14" w:author="Beatriz M. Viehmann" w:date="2025-05-05T16:34:00Z" w16du:dateUtc="2025-05-05T19:34:00Z">
        <w:r w:rsidR="00AA6C0F">
          <w:rPr>
            <w:rFonts w:ascii="Arial" w:hAnsi="Arial"/>
            <w:sz w:val="20"/>
          </w:rPr>
          <w:t>”</w:t>
        </w:r>
      </w:ins>
      <w:del w:id="15" w:author="Beatriz M. Viehmann" w:date="2025-05-05T16:34:00Z" w16du:dateUtc="2025-05-05T19:34:00Z">
        <w:r w:rsidDel="00AA6C0F">
          <w:rPr>
            <w:rFonts w:ascii="Arial" w:hAnsi="Arial"/>
            <w:sz w:val="20"/>
          </w:rPr>
          <w:delText>”</w:delText>
        </w:r>
      </w:del>
      <w:r>
        <w:rPr>
          <w:rFonts w:ascii="Arial" w:hAnsi="Arial"/>
          <w:sz w:val="20"/>
        </w:rPr>
        <w:t xml:space="preserve"> Michael </w:t>
      </w:r>
      <w:proofErr w:type="spellStart"/>
      <w:r>
        <w:rPr>
          <w:rFonts w:ascii="Arial" w:hAnsi="Arial"/>
          <w:sz w:val="20"/>
        </w:rPr>
        <w:t>Egger</w:t>
      </w:r>
      <w:proofErr w:type="spellEnd"/>
      <w:r>
        <w:rPr>
          <w:rFonts w:ascii="Arial" w:hAnsi="Arial"/>
          <w:sz w:val="20"/>
        </w:rPr>
        <w:t xml:space="preserve"> Jr., Diretor de Vendas e Marketing do Grupo EGGER, acrescenta: </w:t>
      </w:r>
      <w:del w:id="16" w:author="Beatriz M. Viehmann" w:date="2025-05-05T16:35:00Z" w16du:dateUtc="2025-05-05T19:35:00Z">
        <w:r w:rsidDel="00AA6C0F">
          <w:rPr>
            <w:rFonts w:ascii="Arial" w:hAnsi="Arial"/>
            <w:sz w:val="20"/>
          </w:rPr>
          <w:delText>"</w:delText>
        </w:r>
      </w:del>
      <w:ins w:id="17" w:author="Beatriz M. Viehmann" w:date="2025-05-05T16:35:00Z" w16du:dateUtc="2025-05-05T19:35:00Z">
        <w:r w:rsidR="00AA6C0F">
          <w:rPr>
            <w:rFonts w:ascii="Arial" w:hAnsi="Arial"/>
            <w:sz w:val="20"/>
          </w:rPr>
          <w:t>“</w:t>
        </w:r>
      </w:ins>
      <w:r>
        <w:rPr>
          <w:rFonts w:ascii="Arial" w:hAnsi="Arial"/>
          <w:sz w:val="20"/>
        </w:rPr>
        <w:t xml:space="preserve">O que pretendemos é estabelecer novos impulsos com soluções inteligentes e ajudar ativamente a moldar o ambiente residencial de amanhã, com real valor agregado para nossos clientes. A intensa colaboração com a Blum nos permitiu atingir exatamente esse objetivo com o desenvolvimento do inovador fundo dobrável para a PLICOBOX. É uma parceria extremamente empolgante que mostra como soluções voltadas para o futuro podem ser criadas quando duas empresas combinam seus pontos fortes.” Isso também é confirmado pelo prêmio interzum, que o júri especializado concedeu à PLICOBOX na feira de 2025. Mais informações em </w:t>
      </w:r>
      <w:r>
        <w:fldChar w:fldCharType="begin"/>
      </w:r>
      <w:r>
        <w:instrText>HYPERLINK "http://www.blum.com/plicobox"</w:instrText>
      </w:r>
      <w:r>
        <w:fldChar w:fldCharType="separate"/>
      </w:r>
      <w:r>
        <w:rPr>
          <w:rStyle w:val="Hyperlink"/>
          <w:rFonts w:ascii="Arial" w:hAnsi="Arial"/>
          <w:sz w:val="20"/>
        </w:rPr>
        <w:t>www.blum.com/neuheiten</w:t>
      </w:r>
      <w:r>
        <w:fldChar w:fldCharType="end"/>
      </w:r>
    </w:p>
    <w:p w14:paraId="1A4A73FF" w14:textId="77777777" w:rsidR="00382A50" w:rsidRPr="00D410C2" w:rsidRDefault="00382A50" w:rsidP="00D410C2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750"/>
        <w:gridCol w:w="4466"/>
      </w:tblGrid>
      <w:tr w:rsidR="00862241" w14:paraId="364E3403" w14:textId="77777777" w:rsidTr="006942EF">
        <w:trPr>
          <w:trHeight w:val="624"/>
        </w:trPr>
        <w:tc>
          <w:tcPr>
            <w:tcW w:w="4596" w:type="dxa"/>
            <w:gridSpan w:val="2"/>
          </w:tcPr>
          <w:p w14:paraId="763100F0" w14:textId="244F4E54" w:rsidR="008F0E47" w:rsidRDefault="00CC7791" w:rsidP="00C93873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  <w:noProof/>
              </w:rPr>
              <w:drawing>
                <wp:inline distT="0" distB="0" distL="0" distR="0" wp14:anchorId="35160994" wp14:editId="618E1C15">
                  <wp:extent cx="2160000" cy="1471064"/>
                  <wp:effectExtent l="0" t="0" r="0" b="0"/>
                  <wp:docPr id="42164824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164824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71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6BE7F86F" w14:textId="41720706" w:rsidR="008F0E47" w:rsidRPr="00CF499D" w:rsidRDefault="00BC7212" w:rsidP="000F01BF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  <w:pPrChange w:id="18" w:author="Beatriz M. Viehmann" w:date="2025-05-06T08:35:00Z" w16du:dateUtc="2025-05-06T11:35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>Imagem: Blum_PBX0018</w:t>
            </w:r>
          </w:p>
          <w:p w14:paraId="50FDDE83" w14:textId="4D45ECC1" w:rsidR="00862241" w:rsidRPr="00862241" w:rsidRDefault="00862241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  <w:pPrChange w:id="19" w:author="Beatriz M. Viehmann" w:date="2025-05-05T16:09:00Z" w16du:dateUtc="2025-05-05T19:09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>Legenda da imagem: PLICOBOX – o novo sistema box da Blum para ambientes.</w:t>
            </w:r>
          </w:p>
        </w:tc>
      </w:tr>
      <w:tr w:rsidR="000B4F1C" w14:paraId="29ACDFD1" w14:textId="77777777" w:rsidTr="00F4668C">
        <w:trPr>
          <w:trHeight w:val="624"/>
        </w:trPr>
        <w:tc>
          <w:tcPr>
            <w:tcW w:w="4596" w:type="dxa"/>
            <w:gridSpan w:val="2"/>
          </w:tcPr>
          <w:p w14:paraId="56EE48B5" w14:textId="6FE993BD" w:rsidR="000B4F1C" w:rsidRPr="00862241" w:rsidRDefault="004852C6" w:rsidP="00F4668C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Style w:val="Hyperlink"/>
                <w:rFonts w:ascii="Arial" w:hAnsi="Arial"/>
                <w:noProof/>
              </w:rPr>
              <w:drawing>
                <wp:inline distT="0" distB="0" distL="0" distR="0" wp14:anchorId="12571239" wp14:editId="79641F8E">
                  <wp:extent cx="2160000" cy="1440580"/>
                  <wp:effectExtent l="0" t="0" r="0" b="7620"/>
                  <wp:docPr id="6301390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013903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0E68299E" w14:textId="2F3688B9" w:rsidR="000B4F1C" w:rsidRDefault="000B4F1C" w:rsidP="000F01BF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  <w:pPrChange w:id="20" w:author="Beatriz M. Viehmann" w:date="2025-05-06T08:35:00Z" w16du:dateUtc="2025-05-06T11:35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>Imagem: Blum_PBX0002</w:t>
            </w:r>
          </w:p>
          <w:p w14:paraId="4D113F0E" w14:textId="4E80F247" w:rsidR="000B4F1C" w:rsidRDefault="000B4F1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  <w:pPrChange w:id="21" w:author="Beatriz M. Viehmann" w:date="2025-05-05T16:09:00Z" w16du:dateUtc="2025-05-05T19:09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>Legenda da imagem: o novo sistema box pode ser montado em pouco tempo: basta pressionar o fundo dobrável nas laterais e fixá-lo com a alavanca de fixação sem a necessidade de ferramentas.</w:t>
            </w:r>
          </w:p>
        </w:tc>
      </w:tr>
      <w:tr w:rsidR="00325E6C" w14:paraId="10F5018A" w14:textId="77777777" w:rsidTr="006942EF">
        <w:trPr>
          <w:trHeight w:val="624"/>
        </w:trPr>
        <w:tc>
          <w:tcPr>
            <w:tcW w:w="4596" w:type="dxa"/>
            <w:gridSpan w:val="2"/>
          </w:tcPr>
          <w:p w14:paraId="4828E065" w14:textId="572F956D" w:rsidR="00325E6C" w:rsidRPr="00862241" w:rsidRDefault="004852C6" w:rsidP="00862241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Style w:val="Hyperlink"/>
                <w:rFonts w:ascii="Arial" w:hAnsi="Arial"/>
                <w:noProof/>
              </w:rPr>
              <w:lastRenderedPageBreak/>
              <w:drawing>
                <wp:inline distT="0" distB="0" distL="0" distR="0" wp14:anchorId="44D639C3" wp14:editId="64567E22">
                  <wp:extent cx="2160000" cy="1494580"/>
                  <wp:effectExtent l="0" t="0" r="0" b="0"/>
                  <wp:docPr id="139132242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322428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9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17C13C84" w14:textId="38DAC9D9" w:rsidR="00325E6C" w:rsidRDefault="00325E6C" w:rsidP="000F01BF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  <w:pPrChange w:id="22" w:author="Beatriz M. Viehmann" w:date="2025-05-06T08:35:00Z" w16du:dateUtc="2025-05-06T11:35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>Imagem: Blum_PBX0017</w:t>
            </w:r>
          </w:p>
          <w:p w14:paraId="581A7683" w14:textId="77777777" w:rsidR="00325E6C" w:rsidRDefault="00325E6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  <w:pPrChange w:id="23" w:author="Beatriz M. Viehmann" w:date="2025-05-05T16:09:00Z" w16du:dateUtc="2025-05-05T19:09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>Legenda da imagem: PLICOBOX: inovador graças ao fundo dobrável, combinado com a comprovada tecnologia Blum, é perfeitamente adequado para o dormitório.</w:t>
            </w:r>
          </w:p>
          <w:p w14:paraId="63355B1B" w14:textId="249EF3A7" w:rsidR="00C43171" w:rsidRDefault="00C43171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2C9" w14:paraId="1A7FC920" w14:textId="77777777" w:rsidTr="006942EF">
        <w:trPr>
          <w:trHeight w:val="624"/>
        </w:trPr>
        <w:tc>
          <w:tcPr>
            <w:tcW w:w="4596" w:type="dxa"/>
            <w:gridSpan w:val="2"/>
          </w:tcPr>
          <w:p w14:paraId="4B6D0403" w14:textId="6CDE64B5" w:rsidR="00CC7791" w:rsidRPr="00790586" w:rsidRDefault="004852C6" w:rsidP="00C93873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Style w:val="Hyperlink"/>
                <w:rFonts w:ascii="Arial" w:hAnsi="Arial"/>
                <w:noProof/>
              </w:rPr>
              <w:drawing>
                <wp:inline distT="0" distB="0" distL="0" distR="0" wp14:anchorId="4039F59D" wp14:editId="26B762D0">
                  <wp:extent cx="2160000" cy="1504161"/>
                  <wp:effectExtent l="0" t="0" r="0" b="1270"/>
                  <wp:docPr id="29768908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689083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50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6AC3BD0E" w14:textId="4A652E62" w:rsidR="001359DC" w:rsidRDefault="001359DC" w:rsidP="000F01BF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  <w:pPrChange w:id="24" w:author="Beatriz M. Viehmann" w:date="2025-05-06T08:35:00Z" w16du:dateUtc="2025-05-06T11:35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>Imagem: Blum_PBX0016</w:t>
            </w:r>
          </w:p>
          <w:p w14:paraId="303FCBF2" w14:textId="7E6A4782" w:rsidR="00B022C9" w:rsidRPr="005B4431" w:rsidRDefault="001359DC">
            <w:pPr>
              <w:spacing w:after="240" w:line="360" w:lineRule="auto"/>
              <w:jc w:val="both"/>
              <w:rPr>
                <w:rStyle w:val="Hyperlink"/>
                <w:rFonts w:ascii="Arial" w:eastAsiaTheme="minorHAnsi" w:hAnsi="Arial" w:cs="Arial"/>
                <w:color w:val="000000" w:themeColor="text1"/>
                <w:kern w:val="2"/>
                <w:sz w:val="18"/>
                <w:szCs w:val="18"/>
                <w:u w:val="none"/>
                <w:lang w:eastAsia="en-US"/>
                <w14:ligatures w14:val="standardContextual"/>
              </w:rPr>
              <w:pPrChange w:id="25" w:author="Beatriz M. Viehmann" w:date="2025-05-05T16:09:00Z" w16du:dateUtc="2025-05-05T19:09:00Z">
                <w:pPr>
                  <w:spacing w:after="240"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>Legenda da imagem: design purista, cores em tendência e muita flexibilidade: PLICOBOX é ideal para móveis de sala de estar visualmente atraentes e funcionais.</w:t>
            </w:r>
          </w:p>
        </w:tc>
      </w:tr>
      <w:tr w:rsidR="00862241" w14:paraId="5769851C" w14:textId="77777777" w:rsidTr="006942EF">
        <w:trPr>
          <w:trHeight w:val="624"/>
        </w:trPr>
        <w:tc>
          <w:tcPr>
            <w:tcW w:w="4596" w:type="dxa"/>
            <w:gridSpan w:val="2"/>
          </w:tcPr>
          <w:p w14:paraId="712E2A8F" w14:textId="3C746977" w:rsidR="008F0E47" w:rsidRDefault="00707DC3" w:rsidP="00C93873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  <w:noProof/>
              </w:rPr>
              <w:drawing>
                <wp:inline distT="0" distB="0" distL="0" distR="0" wp14:anchorId="746BD030" wp14:editId="15BC38ED">
                  <wp:extent cx="1440000" cy="2160000"/>
                  <wp:effectExtent l="0" t="0" r="8255" b="0"/>
                  <wp:docPr id="181486618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777CC9FB" w14:textId="4199FA1E" w:rsidR="005B4431" w:rsidRDefault="005B4431" w:rsidP="000F01BF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  <w:pPrChange w:id="26" w:author="Beatriz M. Viehmann" w:date="2025-05-06T08:35:00Z" w16du:dateUtc="2025-05-06T11:35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 xml:space="preserve">Imagem: </w:t>
            </w:r>
            <w:proofErr w:type="spellStart"/>
            <w:r>
              <w:rPr>
                <w:rFonts w:ascii="Arial" w:hAnsi="Arial"/>
                <w:sz w:val="18"/>
              </w:rPr>
              <w:t>Blum_Philipp_Blum</w:t>
            </w:r>
            <w:proofErr w:type="spellEnd"/>
          </w:p>
          <w:p w14:paraId="13239721" w14:textId="52D760CC" w:rsidR="008F0E47" w:rsidRDefault="00FA466A">
            <w:pPr>
              <w:spacing w:line="360" w:lineRule="auto"/>
              <w:jc w:val="both"/>
              <w:rPr>
                <w:rStyle w:val="Hyperlink"/>
                <w:rFonts w:ascii="Arial" w:eastAsiaTheme="minorHAnsi" w:hAnsi="Arial" w:cs="Arial"/>
                <w:noProof/>
                <w:kern w:val="2"/>
                <w:sz w:val="24"/>
                <w:szCs w:val="24"/>
                <w:lang w:eastAsia="en-US"/>
                <w14:ligatures w14:val="standardContextual"/>
              </w:rPr>
              <w:pPrChange w:id="27" w:author="Beatriz M. Viehmann" w:date="2025-05-05T16:09:00Z" w16du:dateUtc="2025-05-05T19:09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>Philipp Blum, diretor administrativo e proprietário da Blum</w:t>
            </w:r>
          </w:p>
        </w:tc>
      </w:tr>
      <w:tr w:rsidR="006942EF" w14:paraId="68F18826" w14:textId="77777777" w:rsidTr="006942EF">
        <w:trPr>
          <w:trHeight w:val="624"/>
        </w:trPr>
        <w:tc>
          <w:tcPr>
            <w:tcW w:w="4596" w:type="dxa"/>
            <w:gridSpan w:val="2"/>
          </w:tcPr>
          <w:p w14:paraId="638E7CFD" w14:textId="7C6AC292" w:rsidR="006942EF" w:rsidRPr="00D71311" w:rsidRDefault="00707DC3" w:rsidP="006942EF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Style w:val="Hyperlink"/>
                <w:rFonts w:ascii="Arial" w:hAnsi="Arial"/>
                <w:noProof/>
              </w:rPr>
              <w:drawing>
                <wp:inline distT="0" distB="0" distL="0" distR="0" wp14:anchorId="3A8912FB" wp14:editId="3B73C937">
                  <wp:extent cx="1620000" cy="2160000"/>
                  <wp:effectExtent l="0" t="0" r="0" b="0"/>
                  <wp:docPr id="104784255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84255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</w:tcPr>
          <w:p w14:paraId="5CC0AB95" w14:textId="483E51E8" w:rsidR="006942EF" w:rsidRDefault="006942EF" w:rsidP="000F01BF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  <w:pPrChange w:id="28" w:author="Beatriz M. Viehmann" w:date="2025-05-06T08:35:00Z" w16du:dateUtc="2025-05-06T11:35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 xml:space="preserve">Imagem: </w:t>
            </w:r>
            <w:proofErr w:type="spellStart"/>
            <w:r>
              <w:rPr>
                <w:rFonts w:ascii="Arial" w:hAnsi="Arial"/>
                <w:sz w:val="18"/>
              </w:rPr>
              <w:t>Blum_Michael_Egger_junior</w:t>
            </w:r>
            <w:proofErr w:type="spellEnd"/>
          </w:p>
          <w:p w14:paraId="6C5DE39A" w14:textId="38A31DE1" w:rsidR="006942EF" w:rsidRDefault="006E6A8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  <w:pPrChange w:id="29" w:author="Beatriz M. Viehmann" w:date="2025-05-05T16:09:00Z" w16du:dateUtc="2025-05-05T19:09:00Z">
                <w:pPr>
                  <w:spacing w:line="360" w:lineRule="auto"/>
                </w:pPr>
              </w:pPrChange>
            </w:pPr>
            <w:r>
              <w:rPr>
                <w:rFonts w:ascii="Arial" w:hAnsi="Arial"/>
                <w:sz w:val="18"/>
              </w:rPr>
              <w:t xml:space="preserve">Michael </w:t>
            </w:r>
            <w:proofErr w:type="spellStart"/>
            <w:r>
              <w:rPr>
                <w:rFonts w:ascii="Arial" w:hAnsi="Arial"/>
                <w:sz w:val="18"/>
              </w:rPr>
              <w:t>Egger</w:t>
            </w:r>
            <w:proofErr w:type="spellEnd"/>
            <w:r>
              <w:rPr>
                <w:rFonts w:ascii="Arial" w:hAnsi="Arial"/>
                <w:sz w:val="18"/>
              </w:rPr>
              <w:t xml:space="preserve"> Jr., Diretor de Vendas e Marketing do Grupo EGGER</w:t>
            </w:r>
          </w:p>
        </w:tc>
      </w:tr>
      <w:tr w:rsidR="001334FB" w14:paraId="177891AC" w14:textId="77777777" w:rsidTr="00192759">
        <w:tc>
          <w:tcPr>
            <w:tcW w:w="846" w:type="dxa"/>
            <w:vAlign w:val="center"/>
          </w:tcPr>
          <w:p w14:paraId="122B51A0" w14:textId="597932A3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gridSpan w:val="2"/>
            <w:vAlign w:val="center"/>
          </w:tcPr>
          <w:p w14:paraId="22E71E0D" w14:textId="689E73AB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www.blum.com</w:t>
            </w:r>
          </w:p>
        </w:tc>
      </w:tr>
      <w:tr w:rsidR="001334FB" w14:paraId="6F189403" w14:textId="77777777" w:rsidTr="00192759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gridSpan w:val="2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www.youtube.com/user/JuliusBlumGmbH</w:t>
            </w:r>
          </w:p>
        </w:tc>
      </w:tr>
      <w:tr w:rsidR="001334FB" w14:paraId="58D32212" w14:textId="77777777" w:rsidTr="00192759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gridSpan w:val="2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www.linkedin.com/company/julius-blum-gmbh</w:t>
            </w:r>
          </w:p>
        </w:tc>
      </w:tr>
      <w:tr w:rsidR="0057707E" w14:paraId="20C2F04A" w14:textId="77777777" w:rsidTr="00192759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gridSpan w:val="2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Style w:val="Hyperlink"/>
                <w:rFonts w:ascii="Arial" w:hAnsi="Arial"/>
              </w:rPr>
              <w:t>www.instagram.com/blum_group</w:t>
            </w:r>
          </w:p>
        </w:tc>
      </w:tr>
      <w:tr w:rsidR="00F1617B" w14:paraId="37AED47C" w14:textId="77777777" w:rsidTr="00192759">
        <w:tc>
          <w:tcPr>
            <w:tcW w:w="9062" w:type="dxa"/>
            <w:gridSpan w:val="3"/>
            <w:vAlign w:val="center"/>
          </w:tcPr>
          <w:p w14:paraId="7CA57360" w14:textId="77777777" w:rsidR="00707DC3" w:rsidRDefault="00707DC3" w:rsidP="001334F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45DE4FBA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</w:rPr>
              <w:lastRenderedPageBreak/>
              <w:t>Seu contato para mais informações:</w:t>
            </w:r>
            <w:r>
              <w:cr/>
            </w:r>
            <w:r>
              <w:br/>
            </w:r>
            <w:r>
              <w:rPr>
                <w:rFonts w:ascii="Arial" w:hAnsi="Arial"/>
              </w:rPr>
              <w:t xml:space="preserve">Samuel </w:t>
            </w:r>
            <w:proofErr w:type="spellStart"/>
            <w:r>
              <w:rPr>
                <w:rFonts w:ascii="Arial" w:hAnsi="Arial"/>
              </w:rPr>
              <w:t>Duerr</w:t>
            </w:r>
            <w:proofErr w:type="spellEnd"/>
            <w:r>
              <w:rPr>
                <w:rFonts w:ascii="Arial" w:hAnsi="Arial"/>
              </w:rPr>
              <w:t xml:space="preserve">: Tel. +43 5578 705-8106; E </w:t>
            </w:r>
            <w:hyperlink r:id="rId21">
              <w:r>
                <w:rPr>
                  <w:rStyle w:val="Hyperlink"/>
                  <w:rFonts w:ascii="Arial" w:hAnsi="Arial"/>
                </w:rPr>
                <w:t>presseinfo@blum.com</w:t>
              </w:r>
            </w:hyperlink>
          </w:p>
        </w:tc>
      </w:tr>
      <w:tr w:rsidR="00F1617B" w14:paraId="4408D95B" w14:textId="77777777" w:rsidTr="00192759">
        <w:tc>
          <w:tcPr>
            <w:tcW w:w="9062" w:type="dxa"/>
            <w:gridSpan w:val="3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</w:rPr>
              <w:lastRenderedPageBreak/>
              <w:t>Julius Blum GmbH</w:t>
            </w:r>
            <w:r>
              <w:rPr>
                <w:rFonts w:ascii="Arial" w:hAnsi="Arial"/>
              </w:rPr>
              <w:br/>
            </w:r>
            <w:proofErr w:type="spellStart"/>
            <w:r>
              <w:rPr>
                <w:rFonts w:ascii="Arial" w:hAnsi="Arial"/>
              </w:rPr>
              <w:t>Industriestr</w:t>
            </w:r>
            <w:proofErr w:type="spellEnd"/>
            <w:r>
              <w:rPr>
                <w:rFonts w:ascii="Arial" w:hAnsi="Arial"/>
              </w:rPr>
              <w:t>. 1</w:t>
            </w:r>
            <w:r>
              <w:rPr>
                <w:rFonts w:ascii="Arial" w:hAnsi="Arial"/>
              </w:rPr>
              <w:br/>
              <w:t xml:space="preserve">6973 </w:t>
            </w:r>
            <w:proofErr w:type="spellStart"/>
            <w:r>
              <w:rPr>
                <w:rFonts w:ascii="Arial" w:hAnsi="Arial"/>
              </w:rPr>
              <w:t>Höchst</w:t>
            </w:r>
            <w:proofErr w:type="spellEnd"/>
            <w:r>
              <w:rPr>
                <w:rFonts w:ascii="Arial" w:hAnsi="Arial"/>
              </w:rPr>
              <w:t>/Áustria</w:t>
            </w:r>
          </w:p>
        </w:tc>
      </w:tr>
      <w:tr w:rsidR="0057707E" w14:paraId="291931BF" w14:textId="77777777" w:rsidTr="00192759">
        <w:tc>
          <w:tcPr>
            <w:tcW w:w="9062" w:type="dxa"/>
            <w:gridSpan w:val="3"/>
            <w:vAlign w:val="center"/>
          </w:tcPr>
          <w:p w14:paraId="695C73FF" w14:textId="77777777" w:rsidR="000345C7" w:rsidRDefault="000345C7" w:rsidP="001334F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3D77698E" w14:textId="7677B4B5" w:rsidR="0057707E" w:rsidRDefault="0057707E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/>
                <w:b/>
              </w:rPr>
              <w:t>Imagens:</w:t>
            </w:r>
            <w:r>
              <w:rPr>
                <w:rFonts w:ascii="Arial" w:hAnsi="Arial"/>
              </w:rPr>
              <w:t xml:space="preserve"> para a publicação gratuita, especificar a fonte da imagem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acomgrade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30" w:name="_Hlk179778337"/>
            <w:r>
              <w:rPr>
                <w:rStyle w:val="normaltextrun"/>
                <w:rFonts w:ascii="Arial" w:hAnsi="Arial"/>
                <w:b/>
              </w:rPr>
              <w:t>JULIUS BLUM 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  <w:pPrChange w:id="31" w:author="Beatriz M. Viehmann" w:date="2025-05-05T16:09:00Z" w16du:dateUtc="2025-05-05T19:09:00Z">
                <w:pPr>
                  <w:pStyle w:val="paragraph"/>
                  <w:spacing w:before="0" w:beforeAutospacing="0" w:after="0" w:afterAutospacing="0" w:line="360" w:lineRule="auto"/>
                  <w:textAlignment w:val="baseline"/>
                </w:pPr>
              </w:pPrChange>
            </w:pPr>
            <w:r>
              <w:rPr>
                <w:rStyle w:val="normaltextrun"/>
                <w:rFonts w:ascii="Arial" w:hAnsi="Arial"/>
                <w:b/>
              </w:rPr>
              <w:t>Fabricação e distribuição de ferragens para móveis: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  <w:pPrChange w:id="32" w:author="Beatriz M. Viehmann" w:date="2025-05-05T16:09:00Z" w16du:dateUtc="2025-05-05T19:09:00Z">
                <w:pPr>
                  <w:pStyle w:val="paragraph"/>
                  <w:spacing w:before="0" w:beforeAutospacing="0" w:after="0" w:afterAutospacing="0" w:line="360" w:lineRule="auto"/>
                  <w:textAlignment w:val="baseline"/>
                </w:pPr>
              </w:pPrChange>
            </w:pPr>
            <w:r>
              <w:rPr>
                <w:rStyle w:val="normaltextrun"/>
                <w:rFonts w:ascii="Arial" w:hAnsi="Arial"/>
              </w:rPr>
              <w:t>Sistemas de portas de elevação, dobradiças, extensões, sistemas Pocket e tecnologias de movimento, com suporte de ajudas de montagem e serviços digitais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  <w:pPrChange w:id="33" w:author="Beatriz M. Viehmann" w:date="2025-05-05T16:09:00Z" w16du:dateUtc="2025-05-05T19:09:00Z">
                <w:pPr>
                  <w:pStyle w:val="paragraph"/>
                  <w:spacing w:before="0" w:beforeAutospacing="0" w:after="0" w:afterAutospacing="0" w:line="360" w:lineRule="auto"/>
                  <w:textAlignment w:val="baseline"/>
                </w:pPr>
              </w:pPrChange>
            </w:pPr>
            <w:r>
              <w:rPr>
                <w:rStyle w:val="normaltextrun"/>
                <w:rFonts w:ascii="Arial" w:hAnsi="Arial"/>
                <w:b/>
              </w:rPr>
              <w:t xml:space="preserve">Locais de produção: </w:t>
            </w:r>
            <w:r>
              <w:rPr>
                <w:rStyle w:val="normaltextrun"/>
                <w:rFonts w:ascii="Arial" w:hAnsi="Arial"/>
              </w:rPr>
              <w:t xml:space="preserve">8 fábricas em </w:t>
            </w:r>
            <w:proofErr w:type="spellStart"/>
            <w:r>
              <w:rPr>
                <w:rStyle w:val="normaltextrun"/>
                <w:rFonts w:ascii="Arial" w:hAnsi="Arial"/>
              </w:rPr>
              <w:t>Vorarlberg</w:t>
            </w:r>
            <w:proofErr w:type="spellEnd"/>
            <w:r>
              <w:rPr>
                <w:rStyle w:val="normaltextrun"/>
                <w:rFonts w:ascii="Arial" w:hAnsi="Arial"/>
              </w:rPr>
              <w:t>, outras nos EUA, Brasil, Polônia e China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jc w:val="both"/>
              <w:rPr>
                <w:rStyle w:val="normaltextrun"/>
                <w:rFonts w:ascii="Arial" w:hAnsi="Arial" w:cs="Arial"/>
                <w:sz w:val="24"/>
                <w:szCs w:val="24"/>
              </w:rPr>
              <w:pPrChange w:id="34" w:author="Beatriz M. Viehmann" w:date="2025-05-05T16:09:00Z" w16du:dateUtc="2025-05-05T19:09:00Z">
                <w:pPr>
                  <w:pStyle w:val="paragraph"/>
                  <w:spacing w:before="0" w:beforeAutospacing="0" w:after="0" w:afterAutospacing="0" w:line="360" w:lineRule="auto"/>
                </w:pPr>
              </w:pPrChange>
            </w:pPr>
            <w:r>
              <w:rPr>
                <w:rStyle w:val="normaltextrun"/>
                <w:rFonts w:ascii="Arial" w:hAnsi="Arial"/>
                <w:b/>
              </w:rPr>
              <w:t>Colaboradores:</w:t>
            </w:r>
            <w:r>
              <w:rPr>
                <w:rStyle w:val="normaltextrun"/>
                <w:rFonts w:ascii="Arial" w:hAnsi="Arial"/>
              </w:rPr>
              <w:t xml:space="preserve"> no mundo 9300, em </w:t>
            </w:r>
            <w:proofErr w:type="spellStart"/>
            <w:r>
              <w:rPr>
                <w:rStyle w:val="normaltextrun"/>
                <w:rFonts w:ascii="Arial" w:hAnsi="Arial"/>
              </w:rPr>
              <w:t>Vorarlberg</w:t>
            </w:r>
            <w:proofErr w:type="spellEnd"/>
            <w:r>
              <w:rPr>
                <w:rStyle w:val="normaltextrun"/>
                <w:rFonts w:ascii="Arial" w:hAnsi="Arial"/>
              </w:rPr>
              <w:t xml:space="preserve"> 6600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  <w:pPrChange w:id="35" w:author="Beatriz M. Viehmann" w:date="2025-05-05T16:09:00Z" w16du:dateUtc="2025-05-05T19:09:00Z">
                <w:pPr>
                  <w:pStyle w:val="paragraph"/>
                  <w:spacing w:before="0" w:beforeAutospacing="0" w:after="0" w:afterAutospacing="0" w:line="360" w:lineRule="auto"/>
                  <w:textAlignment w:val="baseline"/>
                </w:pPr>
              </w:pPrChange>
            </w:pPr>
            <w:r>
              <w:rPr>
                <w:rStyle w:val="normaltextrun"/>
                <w:rFonts w:ascii="Arial" w:hAnsi="Arial"/>
                <w:b/>
              </w:rPr>
              <w:t xml:space="preserve">Faturamento no exercício econômico 2023/2024: </w:t>
            </w:r>
            <w:r>
              <w:rPr>
                <w:rStyle w:val="normaltextrun"/>
                <w:rFonts w:ascii="Arial" w:hAnsi="Arial"/>
              </w:rPr>
              <w:t>2.297,16 milhões de euros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  <w:pPrChange w:id="36" w:author="Beatriz M. Viehmann" w:date="2025-05-05T16:09:00Z" w16du:dateUtc="2025-05-05T19:09:00Z">
                <w:pPr>
                  <w:pStyle w:val="paragraph"/>
                  <w:spacing w:before="0" w:beforeAutospacing="0" w:after="0" w:afterAutospacing="0" w:line="360" w:lineRule="auto"/>
                  <w:textAlignment w:val="baseline"/>
                </w:pPr>
              </w:pPrChange>
            </w:pPr>
            <w:r>
              <w:rPr>
                <w:rStyle w:val="normaltextrun"/>
                <w:rFonts w:ascii="Arial" w:hAnsi="Arial"/>
                <w:b/>
              </w:rPr>
              <w:t>Volume de negócios no mercado externo:</w:t>
            </w:r>
            <w:r>
              <w:rPr>
                <w:rStyle w:val="normaltextrun"/>
                <w:rFonts w:ascii="Arial" w:hAnsi="Arial"/>
              </w:rPr>
              <w:t xml:space="preserve"> 98 %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Style w:val="normaltextrun"/>
                <w:rFonts w:ascii="Arial" w:hAnsi="Arial" w:cs="Arial"/>
                <w:sz w:val="24"/>
                <w:szCs w:val="24"/>
              </w:rPr>
              <w:pPrChange w:id="37" w:author="Beatriz M. Viehmann" w:date="2025-05-05T16:09:00Z" w16du:dateUtc="2025-05-05T19:09:00Z">
                <w:pPr>
                  <w:pStyle w:val="paragraph"/>
                  <w:spacing w:before="0" w:beforeAutospacing="0" w:after="0" w:afterAutospacing="0" w:line="360" w:lineRule="auto"/>
                  <w:textAlignment w:val="baseline"/>
                </w:pPr>
              </w:pPrChange>
            </w:pPr>
            <w:r>
              <w:rPr>
                <w:rStyle w:val="normaltextrun"/>
                <w:rFonts w:ascii="Arial" w:hAnsi="Arial"/>
                <w:b/>
                <w:bCs/>
              </w:rPr>
              <w:t>Filiais ou representações:</w:t>
            </w:r>
            <w:r>
              <w:rPr>
                <w:rStyle w:val="normaltextrun"/>
                <w:rFonts w:ascii="Arial" w:hAnsi="Arial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jc w:val="both"/>
              <w:textAlignment w:val="baseline"/>
              <w:rPr>
                <w:rFonts w:ascii="Arial" w:hAnsi="Arial" w:cs="Arial"/>
              </w:rPr>
              <w:pPrChange w:id="38" w:author="Beatriz M. Viehmann" w:date="2025-05-05T16:09:00Z" w16du:dateUtc="2025-05-05T19:09:00Z">
                <w:pPr>
                  <w:pStyle w:val="paragraph"/>
                  <w:spacing w:before="0" w:beforeAutospacing="0" w:after="0" w:afterAutospacing="0" w:line="360" w:lineRule="auto"/>
                  <w:textAlignment w:val="baseline"/>
                </w:pPr>
              </w:pPrChange>
            </w:pPr>
            <w:r>
              <w:rPr>
                <w:rStyle w:val="normaltextrun"/>
                <w:rFonts w:ascii="Arial" w:hAnsi="Arial"/>
                <w:b/>
                <w:bCs/>
              </w:rPr>
              <w:t>Mercados abastecidos no mundo:</w:t>
            </w:r>
            <w:r>
              <w:rPr>
                <w:rStyle w:val="normaltextrun"/>
                <w:rFonts w:ascii="Arial" w:hAnsi="Arial"/>
              </w:rPr>
              <w:t xml:space="preserve"> mais de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</w:rPr>
              <w:t>Posição: 1º de julho de 2024</w:t>
            </w:r>
          </w:p>
        </w:tc>
      </w:tr>
      <w:bookmarkEnd w:id="3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37DC2" w14:textId="77777777" w:rsidR="001A71EB" w:rsidRDefault="001A71EB" w:rsidP="00181C52">
      <w:pPr>
        <w:spacing w:after="0" w:line="240" w:lineRule="auto"/>
      </w:pPr>
      <w:r>
        <w:separator/>
      </w:r>
    </w:p>
  </w:endnote>
  <w:endnote w:type="continuationSeparator" w:id="0">
    <w:p w14:paraId="06E00E45" w14:textId="77777777" w:rsidR="001A71EB" w:rsidRDefault="001A71EB" w:rsidP="00181C52">
      <w:pPr>
        <w:spacing w:after="0" w:line="240" w:lineRule="auto"/>
      </w:pPr>
      <w:r>
        <w:continuationSeparator/>
      </w:r>
    </w:p>
  </w:endnote>
  <w:endnote w:type="continuationNotice" w:id="1">
    <w:p w14:paraId="22C9C8D0" w14:textId="77777777" w:rsidR="001A71EB" w:rsidRDefault="001A71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Cabealho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Cabealho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Cabealho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025E7253" w14:textId="77777777" w:rsidTr="6AB7E440">
      <w:trPr>
        <w:trHeight w:val="300"/>
      </w:trPr>
      <w:tc>
        <w:tcPr>
          <w:tcW w:w="3020" w:type="dxa"/>
        </w:tcPr>
        <w:p w14:paraId="5A23BB3B" w14:textId="1D37408B" w:rsidR="6AB7E440" w:rsidRDefault="6AB7E440" w:rsidP="6AB7E440">
          <w:pPr>
            <w:pStyle w:val="Cabealho"/>
            <w:ind w:left="-115"/>
          </w:pPr>
        </w:p>
      </w:tc>
      <w:tc>
        <w:tcPr>
          <w:tcW w:w="3020" w:type="dxa"/>
        </w:tcPr>
        <w:p w14:paraId="16F02E3E" w14:textId="48992F95" w:rsidR="6AB7E440" w:rsidRDefault="6AB7E440" w:rsidP="6AB7E440">
          <w:pPr>
            <w:pStyle w:val="Cabealho"/>
            <w:jc w:val="center"/>
          </w:pPr>
        </w:p>
      </w:tc>
      <w:tc>
        <w:tcPr>
          <w:tcW w:w="3020" w:type="dxa"/>
        </w:tcPr>
        <w:p w14:paraId="6A749902" w14:textId="1B47B7A7" w:rsidR="6AB7E440" w:rsidRDefault="6AB7E440" w:rsidP="6AB7E440">
          <w:pPr>
            <w:pStyle w:val="Cabealho"/>
            <w:ind w:right="-115"/>
            <w:jc w:val="right"/>
          </w:pPr>
        </w:p>
      </w:tc>
    </w:tr>
  </w:tbl>
  <w:p w14:paraId="0FA07A6A" w14:textId="35DB8035" w:rsidR="6AB7E440" w:rsidRDefault="6AB7E440" w:rsidP="6AB7E44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6AF31" w14:textId="77777777" w:rsidR="001A71EB" w:rsidRDefault="001A71EB" w:rsidP="00181C52">
      <w:pPr>
        <w:spacing w:after="0" w:line="240" w:lineRule="auto"/>
      </w:pPr>
      <w:r>
        <w:separator/>
      </w:r>
    </w:p>
  </w:footnote>
  <w:footnote w:type="continuationSeparator" w:id="0">
    <w:p w14:paraId="469C3AC4" w14:textId="77777777" w:rsidR="001A71EB" w:rsidRDefault="001A71EB" w:rsidP="00181C52">
      <w:pPr>
        <w:spacing w:after="0" w:line="240" w:lineRule="auto"/>
      </w:pPr>
      <w:r>
        <w:continuationSeparator/>
      </w:r>
    </w:p>
  </w:footnote>
  <w:footnote w:type="continuationNotice" w:id="1">
    <w:p w14:paraId="48F21634" w14:textId="77777777" w:rsidR="001A71EB" w:rsidRDefault="001A71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TextosemFormatao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TextosemFormatao"/>
      <w:spacing w:line="360" w:lineRule="auto"/>
      <w:jc w:val="right"/>
      <w:rPr>
        <w:rFonts w:ascii="Arial" w:eastAsia="MS Mincho" w:hAnsi="Arial" w:cs="Arial"/>
        <w:color w:val="000000"/>
      </w:rPr>
    </w:pPr>
    <w:r>
      <w:rPr>
        <w:noProof/>
      </w:rP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TextosemFormatao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  <w:p w14:paraId="52BB66D9" w14:textId="66400014" w:rsidR="00693B19" w:rsidRDefault="00693B19" w:rsidP="00693B19">
    <w:pPr>
      <w:pStyle w:val="TextosemFormatao"/>
      <w:spacing w:line="360" w:lineRule="auto"/>
      <w:rPr>
        <w:rFonts w:ascii="Arial" w:eastAsia="MS Mincho" w:hAnsi="Arial" w:cs="Arial"/>
        <w:color w:val="000000"/>
      </w:rPr>
    </w:pPr>
  </w:p>
  <w:p w14:paraId="34BE17AC" w14:textId="3BC8AABD" w:rsidR="00C22DC2" w:rsidRDefault="00A82FA0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/>
        <w:sz w:val="20"/>
      </w:rPr>
      <w:t>Novo sistema box da Blum, especialmente para espaços de convivência</w:t>
    </w:r>
  </w:p>
  <w:p w14:paraId="3FED980E" w14:textId="1FD655DE" w:rsidR="008F454D" w:rsidRPr="008F454D" w:rsidRDefault="2699FE3F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Fundo inovador de madeira dobrável em cooperação com a EGGER</w:t>
    </w:r>
  </w:p>
  <w:p w14:paraId="4A1B807F" w14:textId="2093424C" w:rsidR="6AB7E440" w:rsidRPr="00AE2166" w:rsidRDefault="003F72C0" w:rsidP="00AE2166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Tecnologia sofisticada, design moderno em três cores da moda</w:t>
    </w:r>
  </w:p>
  <w:p w14:paraId="186540A9" w14:textId="5A32EEB7" w:rsidR="00693B19" w:rsidRPr="0092594E" w:rsidRDefault="2699FE3F" w:rsidP="0092594E">
    <w:pPr>
      <w:numPr>
        <w:ilvl w:val="0"/>
        <w:numId w:val="4"/>
      </w:numPr>
      <w:spacing w:after="0" w:line="360" w:lineRule="auto"/>
      <w:ind w:right="27"/>
      <w:rPr>
        <w:rFonts w:ascii="Arial" w:eastAsia="MS Mincho" w:hAnsi="Arial" w:cs="Arial"/>
        <w:color w:val="000000"/>
        <w:sz w:val="18"/>
        <w:szCs w:val="18"/>
      </w:rPr>
    </w:pPr>
    <w:r>
      <w:rPr>
        <w:rFonts w:ascii="Arial" w:hAnsi="Arial"/>
        <w:color w:val="808080" w:themeColor="background1" w:themeShade="80"/>
        <w:sz w:val="20"/>
      </w:rPr>
      <w:t>Fácil montagem, embalagem plana (flat-pack) que economiza espaço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atriz M. Viehmann">
    <w15:presenceInfo w15:providerId="Windows Live" w15:userId="8d377c6e5d28cd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353C"/>
    <w:rsid w:val="00004962"/>
    <w:rsid w:val="000068F9"/>
    <w:rsid w:val="0000779A"/>
    <w:rsid w:val="000123D7"/>
    <w:rsid w:val="0001381E"/>
    <w:rsid w:val="00017812"/>
    <w:rsid w:val="00017F1E"/>
    <w:rsid w:val="000207C2"/>
    <w:rsid w:val="00020823"/>
    <w:rsid w:val="000277F4"/>
    <w:rsid w:val="00027EF5"/>
    <w:rsid w:val="00030331"/>
    <w:rsid w:val="00030EC5"/>
    <w:rsid w:val="000345C7"/>
    <w:rsid w:val="00036775"/>
    <w:rsid w:val="00040CFD"/>
    <w:rsid w:val="0004518C"/>
    <w:rsid w:val="0004598D"/>
    <w:rsid w:val="00045E58"/>
    <w:rsid w:val="000478F2"/>
    <w:rsid w:val="000502D2"/>
    <w:rsid w:val="00050A9F"/>
    <w:rsid w:val="00053305"/>
    <w:rsid w:val="000571FF"/>
    <w:rsid w:val="0006087D"/>
    <w:rsid w:val="00065110"/>
    <w:rsid w:val="000679AF"/>
    <w:rsid w:val="00067A41"/>
    <w:rsid w:val="00067ABD"/>
    <w:rsid w:val="00072922"/>
    <w:rsid w:val="00072D79"/>
    <w:rsid w:val="0007644D"/>
    <w:rsid w:val="0007764E"/>
    <w:rsid w:val="00080F39"/>
    <w:rsid w:val="00081359"/>
    <w:rsid w:val="0008154C"/>
    <w:rsid w:val="00082AF6"/>
    <w:rsid w:val="000832CD"/>
    <w:rsid w:val="00083586"/>
    <w:rsid w:val="00083852"/>
    <w:rsid w:val="00083C6C"/>
    <w:rsid w:val="00083DAF"/>
    <w:rsid w:val="000917BC"/>
    <w:rsid w:val="000937B0"/>
    <w:rsid w:val="00095428"/>
    <w:rsid w:val="00096621"/>
    <w:rsid w:val="000A3FEC"/>
    <w:rsid w:val="000A6580"/>
    <w:rsid w:val="000B26FD"/>
    <w:rsid w:val="000B4F1C"/>
    <w:rsid w:val="000B7995"/>
    <w:rsid w:val="000B7AF1"/>
    <w:rsid w:val="000C0904"/>
    <w:rsid w:val="000C3505"/>
    <w:rsid w:val="000C4D99"/>
    <w:rsid w:val="000C6A4F"/>
    <w:rsid w:val="000C7B78"/>
    <w:rsid w:val="000D087A"/>
    <w:rsid w:val="000D1D1B"/>
    <w:rsid w:val="000D277F"/>
    <w:rsid w:val="000D466D"/>
    <w:rsid w:val="000D606D"/>
    <w:rsid w:val="000E2814"/>
    <w:rsid w:val="000E75B4"/>
    <w:rsid w:val="000F01BF"/>
    <w:rsid w:val="000F4120"/>
    <w:rsid w:val="00101E26"/>
    <w:rsid w:val="00104F57"/>
    <w:rsid w:val="00107427"/>
    <w:rsid w:val="00107782"/>
    <w:rsid w:val="00107B2B"/>
    <w:rsid w:val="00113FF0"/>
    <w:rsid w:val="001141C8"/>
    <w:rsid w:val="00120E74"/>
    <w:rsid w:val="00120FE7"/>
    <w:rsid w:val="00122010"/>
    <w:rsid w:val="001230E1"/>
    <w:rsid w:val="00131A54"/>
    <w:rsid w:val="001334FB"/>
    <w:rsid w:val="001359DC"/>
    <w:rsid w:val="001366FB"/>
    <w:rsid w:val="0014060E"/>
    <w:rsid w:val="001469F1"/>
    <w:rsid w:val="001525A2"/>
    <w:rsid w:val="001530A5"/>
    <w:rsid w:val="00153356"/>
    <w:rsid w:val="001533C7"/>
    <w:rsid w:val="00160667"/>
    <w:rsid w:val="00174FC3"/>
    <w:rsid w:val="001761B8"/>
    <w:rsid w:val="00176485"/>
    <w:rsid w:val="001816C8"/>
    <w:rsid w:val="00181C52"/>
    <w:rsid w:val="00190B3C"/>
    <w:rsid w:val="00190D1B"/>
    <w:rsid w:val="00192759"/>
    <w:rsid w:val="00192A01"/>
    <w:rsid w:val="001A231D"/>
    <w:rsid w:val="001A4943"/>
    <w:rsid w:val="001A5C78"/>
    <w:rsid w:val="001A71EB"/>
    <w:rsid w:val="001B1299"/>
    <w:rsid w:val="001B7E15"/>
    <w:rsid w:val="001C2DEC"/>
    <w:rsid w:val="001C3132"/>
    <w:rsid w:val="001C5B3B"/>
    <w:rsid w:val="001C5C12"/>
    <w:rsid w:val="001C7879"/>
    <w:rsid w:val="001D1F34"/>
    <w:rsid w:val="001D3E25"/>
    <w:rsid w:val="001D5E19"/>
    <w:rsid w:val="001E27DE"/>
    <w:rsid w:val="001E27F1"/>
    <w:rsid w:val="001E2ADD"/>
    <w:rsid w:val="001E77F2"/>
    <w:rsid w:val="001F103D"/>
    <w:rsid w:val="001F1AD7"/>
    <w:rsid w:val="001F3815"/>
    <w:rsid w:val="001F60B9"/>
    <w:rsid w:val="001F680A"/>
    <w:rsid w:val="001F6A35"/>
    <w:rsid w:val="00200089"/>
    <w:rsid w:val="00201012"/>
    <w:rsid w:val="002026DB"/>
    <w:rsid w:val="002043EB"/>
    <w:rsid w:val="00204870"/>
    <w:rsid w:val="00205EFA"/>
    <w:rsid w:val="0020793F"/>
    <w:rsid w:val="00210BA6"/>
    <w:rsid w:val="002118E5"/>
    <w:rsid w:val="00216D43"/>
    <w:rsid w:val="00221D2D"/>
    <w:rsid w:val="002233F1"/>
    <w:rsid w:val="002236F1"/>
    <w:rsid w:val="002242F0"/>
    <w:rsid w:val="00231401"/>
    <w:rsid w:val="00231909"/>
    <w:rsid w:val="00231EA2"/>
    <w:rsid w:val="00232A41"/>
    <w:rsid w:val="00233187"/>
    <w:rsid w:val="00233830"/>
    <w:rsid w:val="00233EB9"/>
    <w:rsid w:val="00236CCA"/>
    <w:rsid w:val="00236EA5"/>
    <w:rsid w:val="00237993"/>
    <w:rsid w:val="00241849"/>
    <w:rsid w:val="002425FF"/>
    <w:rsid w:val="00242EFD"/>
    <w:rsid w:val="0024344C"/>
    <w:rsid w:val="0024771B"/>
    <w:rsid w:val="002478F7"/>
    <w:rsid w:val="00247ECA"/>
    <w:rsid w:val="00251BCF"/>
    <w:rsid w:val="002529A2"/>
    <w:rsid w:val="00252B81"/>
    <w:rsid w:val="00252BAE"/>
    <w:rsid w:val="00254E2E"/>
    <w:rsid w:val="00257608"/>
    <w:rsid w:val="00260231"/>
    <w:rsid w:val="00262AF4"/>
    <w:rsid w:val="0026442A"/>
    <w:rsid w:val="0026446E"/>
    <w:rsid w:val="002653FB"/>
    <w:rsid w:val="00265A67"/>
    <w:rsid w:val="0026623E"/>
    <w:rsid w:val="002706B5"/>
    <w:rsid w:val="00281296"/>
    <w:rsid w:val="0028380B"/>
    <w:rsid w:val="002853E9"/>
    <w:rsid w:val="00285F20"/>
    <w:rsid w:val="002874C9"/>
    <w:rsid w:val="00287B98"/>
    <w:rsid w:val="00290A77"/>
    <w:rsid w:val="00296BBA"/>
    <w:rsid w:val="0029722A"/>
    <w:rsid w:val="002A0ED0"/>
    <w:rsid w:val="002A1491"/>
    <w:rsid w:val="002A5FB6"/>
    <w:rsid w:val="002A74EB"/>
    <w:rsid w:val="002B0056"/>
    <w:rsid w:val="002B21E8"/>
    <w:rsid w:val="002B566F"/>
    <w:rsid w:val="002B6600"/>
    <w:rsid w:val="002B6C75"/>
    <w:rsid w:val="002B70BC"/>
    <w:rsid w:val="002B7590"/>
    <w:rsid w:val="002C029A"/>
    <w:rsid w:val="002C07E8"/>
    <w:rsid w:val="002C0CD2"/>
    <w:rsid w:val="002C3E57"/>
    <w:rsid w:val="002C4E2B"/>
    <w:rsid w:val="002D003A"/>
    <w:rsid w:val="002D1653"/>
    <w:rsid w:val="002D1FBF"/>
    <w:rsid w:val="002D247C"/>
    <w:rsid w:val="002D42BA"/>
    <w:rsid w:val="002D6FCE"/>
    <w:rsid w:val="002E530C"/>
    <w:rsid w:val="002E6A6F"/>
    <w:rsid w:val="002F13F0"/>
    <w:rsid w:val="002F191D"/>
    <w:rsid w:val="002F1D4D"/>
    <w:rsid w:val="002F2F94"/>
    <w:rsid w:val="002F321B"/>
    <w:rsid w:val="002F3D4D"/>
    <w:rsid w:val="002F6379"/>
    <w:rsid w:val="0030312F"/>
    <w:rsid w:val="0031026C"/>
    <w:rsid w:val="0031028D"/>
    <w:rsid w:val="00310FAD"/>
    <w:rsid w:val="00313377"/>
    <w:rsid w:val="003155DD"/>
    <w:rsid w:val="00317D84"/>
    <w:rsid w:val="00325A7F"/>
    <w:rsid w:val="00325E6C"/>
    <w:rsid w:val="00326A58"/>
    <w:rsid w:val="0033272B"/>
    <w:rsid w:val="0033769D"/>
    <w:rsid w:val="00341930"/>
    <w:rsid w:val="0034213A"/>
    <w:rsid w:val="003444E2"/>
    <w:rsid w:val="003465C6"/>
    <w:rsid w:val="003513E2"/>
    <w:rsid w:val="00352849"/>
    <w:rsid w:val="00354814"/>
    <w:rsid w:val="0035556C"/>
    <w:rsid w:val="00362369"/>
    <w:rsid w:val="00366468"/>
    <w:rsid w:val="003743C9"/>
    <w:rsid w:val="00374BB5"/>
    <w:rsid w:val="00382A50"/>
    <w:rsid w:val="00387191"/>
    <w:rsid w:val="003877CA"/>
    <w:rsid w:val="003942F9"/>
    <w:rsid w:val="0039510A"/>
    <w:rsid w:val="00395632"/>
    <w:rsid w:val="003A1B46"/>
    <w:rsid w:val="003A5E9C"/>
    <w:rsid w:val="003A69F2"/>
    <w:rsid w:val="003A776F"/>
    <w:rsid w:val="003B31E9"/>
    <w:rsid w:val="003B3E11"/>
    <w:rsid w:val="003C08D4"/>
    <w:rsid w:val="003C0FF0"/>
    <w:rsid w:val="003C256F"/>
    <w:rsid w:val="003C4432"/>
    <w:rsid w:val="003C6373"/>
    <w:rsid w:val="003D2DD2"/>
    <w:rsid w:val="003D2EAF"/>
    <w:rsid w:val="003D57BA"/>
    <w:rsid w:val="003D7A1C"/>
    <w:rsid w:val="003E31C3"/>
    <w:rsid w:val="003E760B"/>
    <w:rsid w:val="003F0FF8"/>
    <w:rsid w:val="003F72C0"/>
    <w:rsid w:val="00402201"/>
    <w:rsid w:val="004028FD"/>
    <w:rsid w:val="00404719"/>
    <w:rsid w:val="00405541"/>
    <w:rsid w:val="00415B73"/>
    <w:rsid w:val="00420591"/>
    <w:rsid w:val="00422260"/>
    <w:rsid w:val="00422566"/>
    <w:rsid w:val="0042417E"/>
    <w:rsid w:val="0042473E"/>
    <w:rsid w:val="00430503"/>
    <w:rsid w:val="00431D78"/>
    <w:rsid w:val="00433A5F"/>
    <w:rsid w:val="00433B14"/>
    <w:rsid w:val="00434271"/>
    <w:rsid w:val="00434963"/>
    <w:rsid w:val="00434E9B"/>
    <w:rsid w:val="0043526B"/>
    <w:rsid w:val="00437C87"/>
    <w:rsid w:val="00440C98"/>
    <w:rsid w:val="00441B96"/>
    <w:rsid w:val="00442BFA"/>
    <w:rsid w:val="00445E79"/>
    <w:rsid w:val="004466EB"/>
    <w:rsid w:val="00446786"/>
    <w:rsid w:val="00452C7B"/>
    <w:rsid w:val="00453B98"/>
    <w:rsid w:val="00454D75"/>
    <w:rsid w:val="00456F68"/>
    <w:rsid w:val="004631F3"/>
    <w:rsid w:val="0046371E"/>
    <w:rsid w:val="004643A8"/>
    <w:rsid w:val="00464A76"/>
    <w:rsid w:val="004716F6"/>
    <w:rsid w:val="0047483B"/>
    <w:rsid w:val="00481D3D"/>
    <w:rsid w:val="004852C6"/>
    <w:rsid w:val="00494492"/>
    <w:rsid w:val="00494A2A"/>
    <w:rsid w:val="00496C71"/>
    <w:rsid w:val="004A0991"/>
    <w:rsid w:val="004A28C1"/>
    <w:rsid w:val="004A4CAC"/>
    <w:rsid w:val="004B000C"/>
    <w:rsid w:val="004B2587"/>
    <w:rsid w:val="004B563E"/>
    <w:rsid w:val="004B7C3B"/>
    <w:rsid w:val="004C0249"/>
    <w:rsid w:val="004C1888"/>
    <w:rsid w:val="004C7408"/>
    <w:rsid w:val="004D169F"/>
    <w:rsid w:val="004E25C9"/>
    <w:rsid w:val="004E3499"/>
    <w:rsid w:val="004E5B78"/>
    <w:rsid w:val="004F0015"/>
    <w:rsid w:val="00500E2A"/>
    <w:rsid w:val="00504599"/>
    <w:rsid w:val="00505A82"/>
    <w:rsid w:val="00505EDD"/>
    <w:rsid w:val="00510F79"/>
    <w:rsid w:val="00510FD5"/>
    <w:rsid w:val="00521DCD"/>
    <w:rsid w:val="005230A9"/>
    <w:rsid w:val="00523318"/>
    <w:rsid w:val="0053021D"/>
    <w:rsid w:val="00530769"/>
    <w:rsid w:val="00531389"/>
    <w:rsid w:val="0053431A"/>
    <w:rsid w:val="00534D94"/>
    <w:rsid w:val="00534E15"/>
    <w:rsid w:val="00540B8A"/>
    <w:rsid w:val="00540F1E"/>
    <w:rsid w:val="0054294D"/>
    <w:rsid w:val="00543137"/>
    <w:rsid w:val="00544E31"/>
    <w:rsid w:val="0055214D"/>
    <w:rsid w:val="0056022E"/>
    <w:rsid w:val="005602DA"/>
    <w:rsid w:val="005658A7"/>
    <w:rsid w:val="005722A0"/>
    <w:rsid w:val="00574CEB"/>
    <w:rsid w:val="005765B9"/>
    <w:rsid w:val="0057707E"/>
    <w:rsid w:val="005803A0"/>
    <w:rsid w:val="005817E0"/>
    <w:rsid w:val="00581B1F"/>
    <w:rsid w:val="00582957"/>
    <w:rsid w:val="0058322A"/>
    <w:rsid w:val="00586BDC"/>
    <w:rsid w:val="00594EE6"/>
    <w:rsid w:val="005958E8"/>
    <w:rsid w:val="005A0900"/>
    <w:rsid w:val="005A0C15"/>
    <w:rsid w:val="005A23C1"/>
    <w:rsid w:val="005A2B7E"/>
    <w:rsid w:val="005A3EF7"/>
    <w:rsid w:val="005A4B12"/>
    <w:rsid w:val="005A6480"/>
    <w:rsid w:val="005A7751"/>
    <w:rsid w:val="005B4431"/>
    <w:rsid w:val="005B5B04"/>
    <w:rsid w:val="005B7BA2"/>
    <w:rsid w:val="005B7C1F"/>
    <w:rsid w:val="005C1F69"/>
    <w:rsid w:val="005C3279"/>
    <w:rsid w:val="005C68D3"/>
    <w:rsid w:val="005C693E"/>
    <w:rsid w:val="005C6F4A"/>
    <w:rsid w:val="005D183A"/>
    <w:rsid w:val="005D2FBC"/>
    <w:rsid w:val="005D5929"/>
    <w:rsid w:val="005D704F"/>
    <w:rsid w:val="005E1B5B"/>
    <w:rsid w:val="005E700C"/>
    <w:rsid w:val="005F02A0"/>
    <w:rsid w:val="005F0EF9"/>
    <w:rsid w:val="005F15CA"/>
    <w:rsid w:val="005F22C8"/>
    <w:rsid w:val="005F3824"/>
    <w:rsid w:val="005F4D30"/>
    <w:rsid w:val="006025D7"/>
    <w:rsid w:val="006029A1"/>
    <w:rsid w:val="0060574A"/>
    <w:rsid w:val="00606F94"/>
    <w:rsid w:val="00607C39"/>
    <w:rsid w:val="006103AF"/>
    <w:rsid w:val="006121A5"/>
    <w:rsid w:val="00616001"/>
    <w:rsid w:val="00616BFF"/>
    <w:rsid w:val="00625AE1"/>
    <w:rsid w:val="00626A81"/>
    <w:rsid w:val="00630309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3D0E"/>
    <w:rsid w:val="00654A69"/>
    <w:rsid w:val="00655909"/>
    <w:rsid w:val="00655BBD"/>
    <w:rsid w:val="00655CE0"/>
    <w:rsid w:val="0065641C"/>
    <w:rsid w:val="00660E55"/>
    <w:rsid w:val="006616F5"/>
    <w:rsid w:val="00667CAA"/>
    <w:rsid w:val="00671F5F"/>
    <w:rsid w:val="00677162"/>
    <w:rsid w:val="006864A3"/>
    <w:rsid w:val="00686EA9"/>
    <w:rsid w:val="00690F4B"/>
    <w:rsid w:val="00691BC0"/>
    <w:rsid w:val="00692A0F"/>
    <w:rsid w:val="006931C7"/>
    <w:rsid w:val="00693B19"/>
    <w:rsid w:val="006942EF"/>
    <w:rsid w:val="0069512D"/>
    <w:rsid w:val="00696D97"/>
    <w:rsid w:val="00697DA6"/>
    <w:rsid w:val="00697E30"/>
    <w:rsid w:val="006A1458"/>
    <w:rsid w:val="006A6681"/>
    <w:rsid w:val="006B0C15"/>
    <w:rsid w:val="006B3A69"/>
    <w:rsid w:val="006B4071"/>
    <w:rsid w:val="006B4167"/>
    <w:rsid w:val="006C0185"/>
    <w:rsid w:val="006C2218"/>
    <w:rsid w:val="006C508D"/>
    <w:rsid w:val="006D2A6B"/>
    <w:rsid w:val="006D55B5"/>
    <w:rsid w:val="006D70FF"/>
    <w:rsid w:val="006E2D63"/>
    <w:rsid w:val="006E590E"/>
    <w:rsid w:val="006E6A8D"/>
    <w:rsid w:val="006F00B3"/>
    <w:rsid w:val="006F120D"/>
    <w:rsid w:val="006F1DBD"/>
    <w:rsid w:val="006F3A6A"/>
    <w:rsid w:val="006F3DA0"/>
    <w:rsid w:val="006F4912"/>
    <w:rsid w:val="006F625D"/>
    <w:rsid w:val="006F737A"/>
    <w:rsid w:val="006F7DA7"/>
    <w:rsid w:val="00707DC3"/>
    <w:rsid w:val="00712190"/>
    <w:rsid w:val="00712347"/>
    <w:rsid w:val="0071380C"/>
    <w:rsid w:val="007154F1"/>
    <w:rsid w:val="007161B3"/>
    <w:rsid w:val="00717B8F"/>
    <w:rsid w:val="00721A27"/>
    <w:rsid w:val="007224FD"/>
    <w:rsid w:val="00723528"/>
    <w:rsid w:val="00730066"/>
    <w:rsid w:val="0073119B"/>
    <w:rsid w:val="00731439"/>
    <w:rsid w:val="00731C81"/>
    <w:rsid w:val="00731E41"/>
    <w:rsid w:val="0073441A"/>
    <w:rsid w:val="007350E9"/>
    <w:rsid w:val="00736E4B"/>
    <w:rsid w:val="007403F1"/>
    <w:rsid w:val="00745605"/>
    <w:rsid w:val="00745CDE"/>
    <w:rsid w:val="00750E75"/>
    <w:rsid w:val="007518BC"/>
    <w:rsid w:val="00751A7F"/>
    <w:rsid w:val="00752DC2"/>
    <w:rsid w:val="00752FB3"/>
    <w:rsid w:val="0075395F"/>
    <w:rsid w:val="007571AA"/>
    <w:rsid w:val="00763F73"/>
    <w:rsid w:val="00763FE0"/>
    <w:rsid w:val="007647C2"/>
    <w:rsid w:val="0077031D"/>
    <w:rsid w:val="00770354"/>
    <w:rsid w:val="00771D61"/>
    <w:rsid w:val="00771E1A"/>
    <w:rsid w:val="00777FF2"/>
    <w:rsid w:val="007827D2"/>
    <w:rsid w:val="0078350D"/>
    <w:rsid w:val="00783BE6"/>
    <w:rsid w:val="007861C6"/>
    <w:rsid w:val="007902C2"/>
    <w:rsid w:val="00790586"/>
    <w:rsid w:val="007911E0"/>
    <w:rsid w:val="00793277"/>
    <w:rsid w:val="007962BD"/>
    <w:rsid w:val="007A00F1"/>
    <w:rsid w:val="007A2436"/>
    <w:rsid w:val="007A452F"/>
    <w:rsid w:val="007A6402"/>
    <w:rsid w:val="007B346D"/>
    <w:rsid w:val="007B4AF1"/>
    <w:rsid w:val="007B72E5"/>
    <w:rsid w:val="007B7778"/>
    <w:rsid w:val="007C3E61"/>
    <w:rsid w:val="007C4614"/>
    <w:rsid w:val="007C4B28"/>
    <w:rsid w:val="007C6CA2"/>
    <w:rsid w:val="007D050D"/>
    <w:rsid w:val="007D4677"/>
    <w:rsid w:val="007D48AB"/>
    <w:rsid w:val="007D4A2D"/>
    <w:rsid w:val="007D7BFA"/>
    <w:rsid w:val="007E3EFC"/>
    <w:rsid w:val="007F3729"/>
    <w:rsid w:val="007F3995"/>
    <w:rsid w:val="007F40A7"/>
    <w:rsid w:val="007F6EB7"/>
    <w:rsid w:val="00801710"/>
    <w:rsid w:val="008022DB"/>
    <w:rsid w:val="00806739"/>
    <w:rsid w:val="00807837"/>
    <w:rsid w:val="00811D6A"/>
    <w:rsid w:val="00812CE1"/>
    <w:rsid w:val="00820297"/>
    <w:rsid w:val="00821153"/>
    <w:rsid w:val="00822437"/>
    <w:rsid w:val="00823E38"/>
    <w:rsid w:val="00824F0E"/>
    <w:rsid w:val="00826255"/>
    <w:rsid w:val="0082731B"/>
    <w:rsid w:val="00827A25"/>
    <w:rsid w:val="0083199A"/>
    <w:rsid w:val="00833B17"/>
    <w:rsid w:val="008402A1"/>
    <w:rsid w:val="0084147A"/>
    <w:rsid w:val="00844135"/>
    <w:rsid w:val="00844EE1"/>
    <w:rsid w:val="00845700"/>
    <w:rsid w:val="008517E4"/>
    <w:rsid w:val="00851C4C"/>
    <w:rsid w:val="008528FE"/>
    <w:rsid w:val="00853BFB"/>
    <w:rsid w:val="0085737A"/>
    <w:rsid w:val="00862241"/>
    <w:rsid w:val="008659A4"/>
    <w:rsid w:val="00865E5D"/>
    <w:rsid w:val="00866C4D"/>
    <w:rsid w:val="00867180"/>
    <w:rsid w:val="008679B2"/>
    <w:rsid w:val="00867B39"/>
    <w:rsid w:val="00870344"/>
    <w:rsid w:val="00871AB8"/>
    <w:rsid w:val="00871C44"/>
    <w:rsid w:val="008740F6"/>
    <w:rsid w:val="008768CB"/>
    <w:rsid w:val="008812B4"/>
    <w:rsid w:val="00884030"/>
    <w:rsid w:val="00886565"/>
    <w:rsid w:val="00886F31"/>
    <w:rsid w:val="008872BA"/>
    <w:rsid w:val="00891262"/>
    <w:rsid w:val="00894942"/>
    <w:rsid w:val="008965C4"/>
    <w:rsid w:val="008A4A22"/>
    <w:rsid w:val="008A6A90"/>
    <w:rsid w:val="008A7DB2"/>
    <w:rsid w:val="008B465E"/>
    <w:rsid w:val="008B46B0"/>
    <w:rsid w:val="008B639F"/>
    <w:rsid w:val="008C01DA"/>
    <w:rsid w:val="008C2D85"/>
    <w:rsid w:val="008C51F3"/>
    <w:rsid w:val="008C57C6"/>
    <w:rsid w:val="008C5D01"/>
    <w:rsid w:val="008C6986"/>
    <w:rsid w:val="008C7D4A"/>
    <w:rsid w:val="008D0E9E"/>
    <w:rsid w:val="008D5780"/>
    <w:rsid w:val="008D6B26"/>
    <w:rsid w:val="008D715F"/>
    <w:rsid w:val="008D7322"/>
    <w:rsid w:val="008E1058"/>
    <w:rsid w:val="008E2DC1"/>
    <w:rsid w:val="008E31FD"/>
    <w:rsid w:val="008E4E07"/>
    <w:rsid w:val="008E5B11"/>
    <w:rsid w:val="008E5B64"/>
    <w:rsid w:val="008F0E47"/>
    <w:rsid w:val="008F2109"/>
    <w:rsid w:val="008F2FD0"/>
    <w:rsid w:val="008F429D"/>
    <w:rsid w:val="008F454D"/>
    <w:rsid w:val="008F589E"/>
    <w:rsid w:val="00902881"/>
    <w:rsid w:val="00904B36"/>
    <w:rsid w:val="009073E2"/>
    <w:rsid w:val="00912FA6"/>
    <w:rsid w:val="009135DD"/>
    <w:rsid w:val="0091646D"/>
    <w:rsid w:val="00917201"/>
    <w:rsid w:val="00920181"/>
    <w:rsid w:val="0092057B"/>
    <w:rsid w:val="009207BC"/>
    <w:rsid w:val="0092091E"/>
    <w:rsid w:val="0092594E"/>
    <w:rsid w:val="00932DBE"/>
    <w:rsid w:val="009353E0"/>
    <w:rsid w:val="009357F3"/>
    <w:rsid w:val="009415C1"/>
    <w:rsid w:val="0094695D"/>
    <w:rsid w:val="00947FB9"/>
    <w:rsid w:val="00951085"/>
    <w:rsid w:val="00951212"/>
    <w:rsid w:val="0095173B"/>
    <w:rsid w:val="009548F3"/>
    <w:rsid w:val="00957166"/>
    <w:rsid w:val="0097579D"/>
    <w:rsid w:val="0097671B"/>
    <w:rsid w:val="0097673E"/>
    <w:rsid w:val="009808C6"/>
    <w:rsid w:val="00983957"/>
    <w:rsid w:val="009919B5"/>
    <w:rsid w:val="0099487E"/>
    <w:rsid w:val="00995371"/>
    <w:rsid w:val="00996A5A"/>
    <w:rsid w:val="00997CD0"/>
    <w:rsid w:val="009A2C9B"/>
    <w:rsid w:val="009A6A9A"/>
    <w:rsid w:val="009B4354"/>
    <w:rsid w:val="009B4826"/>
    <w:rsid w:val="009B4FC3"/>
    <w:rsid w:val="009B5CAB"/>
    <w:rsid w:val="009B74CF"/>
    <w:rsid w:val="009B7712"/>
    <w:rsid w:val="009C0703"/>
    <w:rsid w:val="009C18E4"/>
    <w:rsid w:val="009C2678"/>
    <w:rsid w:val="009C4645"/>
    <w:rsid w:val="009C4B64"/>
    <w:rsid w:val="009C6A97"/>
    <w:rsid w:val="009C70C5"/>
    <w:rsid w:val="009D15E3"/>
    <w:rsid w:val="009D30F2"/>
    <w:rsid w:val="009D5B81"/>
    <w:rsid w:val="009D5D6C"/>
    <w:rsid w:val="009D753D"/>
    <w:rsid w:val="009E3E48"/>
    <w:rsid w:val="009E5796"/>
    <w:rsid w:val="009F04A2"/>
    <w:rsid w:val="009F32E7"/>
    <w:rsid w:val="009F43DE"/>
    <w:rsid w:val="009F4C12"/>
    <w:rsid w:val="009F5739"/>
    <w:rsid w:val="009F5A54"/>
    <w:rsid w:val="009F62EF"/>
    <w:rsid w:val="00A031CF"/>
    <w:rsid w:val="00A03223"/>
    <w:rsid w:val="00A035CA"/>
    <w:rsid w:val="00A10E27"/>
    <w:rsid w:val="00A12B43"/>
    <w:rsid w:val="00A1348F"/>
    <w:rsid w:val="00A15580"/>
    <w:rsid w:val="00A21E00"/>
    <w:rsid w:val="00A21E1D"/>
    <w:rsid w:val="00A22010"/>
    <w:rsid w:val="00A233A0"/>
    <w:rsid w:val="00A25EAD"/>
    <w:rsid w:val="00A268FE"/>
    <w:rsid w:val="00A26B82"/>
    <w:rsid w:val="00A3243B"/>
    <w:rsid w:val="00A332BE"/>
    <w:rsid w:val="00A36C77"/>
    <w:rsid w:val="00A42026"/>
    <w:rsid w:val="00A42ECD"/>
    <w:rsid w:val="00A46B26"/>
    <w:rsid w:val="00A52A2B"/>
    <w:rsid w:val="00A54E9B"/>
    <w:rsid w:val="00A554D3"/>
    <w:rsid w:val="00A5638C"/>
    <w:rsid w:val="00A5729C"/>
    <w:rsid w:val="00A60A54"/>
    <w:rsid w:val="00A66C8E"/>
    <w:rsid w:val="00A70EFC"/>
    <w:rsid w:val="00A7210D"/>
    <w:rsid w:val="00A72144"/>
    <w:rsid w:val="00A72C51"/>
    <w:rsid w:val="00A74992"/>
    <w:rsid w:val="00A753F7"/>
    <w:rsid w:val="00A80466"/>
    <w:rsid w:val="00A823A8"/>
    <w:rsid w:val="00A82DF2"/>
    <w:rsid w:val="00A82FA0"/>
    <w:rsid w:val="00A83707"/>
    <w:rsid w:val="00A83E51"/>
    <w:rsid w:val="00A8418B"/>
    <w:rsid w:val="00A8457A"/>
    <w:rsid w:val="00A90D79"/>
    <w:rsid w:val="00A93ADE"/>
    <w:rsid w:val="00A95EDE"/>
    <w:rsid w:val="00A97523"/>
    <w:rsid w:val="00AA1A55"/>
    <w:rsid w:val="00AA2040"/>
    <w:rsid w:val="00AA42AA"/>
    <w:rsid w:val="00AA49E0"/>
    <w:rsid w:val="00AA4D21"/>
    <w:rsid w:val="00AA6C0F"/>
    <w:rsid w:val="00AA6ECA"/>
    <w:rsid w:val="00AB3214"/>
    <w:rsid w:val="00AB6021"/>
    <w:rsid w:val="00AB72ED"/>
    <w:rsid w:val="00AB7DB6"/>
    <w:rsid w:val="00AC2994"/>
    <w:rsid w:val="00AC5823"/>
    <w:rsid w:val="00AC7CE5"/>
    <w:rsid w:val="00AD1B01"/>
    <w:rsid w:val="00AD3B20"/>
    <w:rsid w:val="00AD4293"/>
    <w:rsid w:val="00AD4ADC"/>
    <w:rsid w:val="00AD65FE"/>
    <w:rsid w:val="00AD779B"/>
    <w:rsid w:val="00AE063B"/>
    <w:rsid w:val="00AE1AB5"/>
    <w:rsid w:val="00AE2166"/>
    <w:rsid w:val="00AE7678"/>
    <w:rsid w:val="00AF572F"/>
    <w:rsid w:val="00AF5B79"/>
    <w:rsid w:val="00AF5EAF"/>
    <w:rsid w:val="00AF7669"/>
    <w:rsid w:val="00B022C9"/>
    <w:rsid w:val="00B0318B"/>
    <w:rsid w:val="00B04ACA"/>
    <w:rsid w:val="00B0526E"/>
    <w:rsid w:val="00B05F51"/>
    <w:rsid w:val="00B10916"/>
    <w:rsid w:val="00B1276B"/>
    <w:rsid w:val="00B13790"/>
    <w:rsid w:val="00B138DA"/>
    <w:rsid w:val="00B234DE"/>
    <w:rsid w:val="00B27598"/>
    <w:rsid w:val="00B3006D"/>
    <w:rsid w:val="00B3199F"/>
    <w:rsid w:val="00B32C5A"/>
    <w:rsid w:val="00B33E96"/>
    <w:rsid w:val="00B343D0"/>
    <w:rsid w:val="00B347F4"/>
    <w:rsid w:val="00B34B01"/>
    <w:rsid w:val="00B35177"/>
    <w:rsid w:val="00B365B9"/>
    <w:rsid w:val="00B37071"/>
    <w:rsid w:val="00B402EA"/>
    <w:rsid w:val="00B40506"/>
    <w:rsid w:val="00B44407"/>
    <w:rsid w:val="00B446E3"/>
    <w:rsid w:val="00B4726F"/>
    <w:rsid w:val="00B479A3"/>
    <w:rsid w:val="00B56C6D"/>
    <w:rsid w:val="00B5791D"/>
    <w:rsid w:val="00B61F33"/>
    <w:rsid w:val="00B64D99"/>
    <w:rsid w:val="00B7020A"/>
    <w:rsid w:val="00B70DB8"/>
    <w:rsid w:val="00B7214D"/>
    <w:rsid w:val="00B74C63"/>
    <w:rsid w:val="00B75755"/>
    <w:rsid w:val="00B837BD"/>
    <w:rsid w:val="00B87592"/>
    <w:rsid w:val="00B9276F"/>
    <w:rsid w:val="00B95684"/>
    <w:rsid w:val="00BA034B"/>
    <w:rsid w:val="00BA3D20"/>
    <w:rsid w:val="00BA481A"/>
    <w:rsid w:val="00BA4C2A"/>
    <w:rsid w:val="00BA6991"/>
    <w:rsid w:val="00BA7D6C"/>
    <w:rsid w:val="00BB1D1B"/>
    <w:rsid w:val="00BB2BE7"/>
    <w:rsid w:val="00BB51EC"/>
    <w:rsid w:val="00BB772C"/>
    <w:rsid w:val="00BC1DEB"/>
    <w:rsid w:val="00BC7212"/>
    <w:rsid w:val="00BD1BEB"/>
    <w:rsid w:val="00BD248A"/>
    <w:rsid w:val="00BD2BA3"/>
    <w:rsid w:val="00BD3745"/>
    <w:rsid w:val="00BD5537"/>
    <w:rsid w:val="00BD66B0"/>
    <w:rsid w:val="00BE0E4B"/>
    <w:rsid w:val="00BE1046"/>
    <w:rsid w:val="00BE1329"/>
    <w:rsid w:val="00BE2060"/>
    <w:rsid w:val="00BE4A83"/>
    <w:rsid w:val="00BF05AB"/>
    <w:rsid w:val="00BF2167"/>
    <w:rsid w:val="00BF30EA"/>
    <w:rsid w:val="00BF3BF0"/>
    <w:rsid w:val="00BF4EE4"/>
    <w:rsid w:val="00BF5F01"/>
    <w:rsid w:val="00BF65C1"/>
    <w:rsid w:val="00BF6933"/>
    <w:rsid w:val="00C00757"/>
    <w:rsid w:val="00C02AC3"/>
    <w:rsid w:val="00C02F9B"/>
    <w:rsid w:val="00C0493D"/>
    <w:rsid w:val="00C04F87"/>
    <w:rsid w:val="00C10A95"/>
    <w:rsid w:val="00C11128"/>
    <w:rsid w:val="00C13674"/>
    <w:rsid w:val="00C22DC2"/>
    <w:rsid w:val="00C30581"/>
    <w:rsid w:val="00C30719"/>
    <w:rsid w:val="00C34133"/>
    <w:rsid w:val="00C4256A"/>
    <w:rsid w:val="00C43171"/>
    <w:rsid w:val="00C46977"/>
    <w:rsid w:val="00C46CEC"/>
    <w:rsid w:val="00C50D24"/>
    <w:rsid w:val="00C5126C"/>
    <w:rsid w:val="00C52843"/>
    <w:rsid w:val="00C53B82"/>
    <w:rsid w:val="00C53C36"/>
    <w:rsid w:val="00C55E4D"/>
    <w:rsid w:val="00C567C2"/>
    <w:rsid w:val="00C568BA"/>
    <w:rsid w:val="00C63909"/>
    <w:rsid w:val="00C65D99"/>
    <w:rsid w:val="00C66101"/>
    <w:rsid w:val="00C67168"/>
    <w:rsid w:val="00C73AD2"/>
    <w:rsid w:val="00C73BC4"/>
    <w:rsid w:val="00C77017"/>
    <w:rsid w:val="00C807F1"/>
    <w:rsid w:val="00C80F7C"/>
    <w:rsid w:val="00C814EC"/>
    <w:rsid w:val="00C81DC2"/>
    <w:rsid w:val="00C82C49"/>
    <w:rsid w:val="00C8329C"/>
    <w:rsid w:val="00C87A43"/>
    <w:rsid w:val="00C9147E"/>
    <w:rsid w:val="00C93873"/>
    <w:rsid w:val="00C93D84"/>
    <w:rsid w:val="00C947D2"/>
    <w:rsid w:val="00C97C34"/>
    <w:rsid w:val="00CA01B1"/>
    <w:rsid w:val="00CA0E96"/>
    <w:rsid w:val="00CA2A3D"/>
    <w:rsid w:val="00CA2BFE"/>
    <w:rsid w:val="00CB2AD7"/>
    <w:rsid w:val="00CB41D7"/>
    <w:rsid w:val="00CB534F"/>
    <w:rsid w:val="00CB73C6"/>
    <w:rsid w:val="00CB7567"/>
    <w:rsid w:val="00CB7CA5"/>
    <w:rsid w:val="00CB7E9D"/>
    <w:rsid w:val="00CC096A"/>
    <w:rsid w:val="00CC253E"/>
    <w:rsid w:val="00CC4869"/>
    <w:rsid w:val="00CC7791"/>
    <w:rsid w:val="00CD10B2"/>
    <w:rsid w:val="00CD1E28"/>
    <w:rsid w:val="00CD5BA3"/>
    <w:rsid w:val="00CD6A39"/>
    <w:rsid w:val="00CD6E37"/>
    <w:rsid w:val="00CE04B8"/>
    <w:rsid w:val="00CE0ACB"/>
    <w:rsid w:val="00CE2063"/>
    <w:rsid w:val="00CE3AAE"/>
    <w:rsid w:val="00CF05D2"/>
    <w:rsid w:val="00CF2D4D"/>
    <w:rsid w:val="00CF4766"/>
    <w:rsid w:val="00CF499D"/>
    <w:rsid w:val="00CF7EBF"/>
    <w:rsid w:val="00D0175B"/>
    <w:rsid w:val="00D05596"/>
    <w:rsid w:val="00D067FE"/>
    <w:rsid w:val="00D17B0B"/>
    <w:rsid w:val="00D23340"/>
    <w:rsid w:val="00D27BCF"/>
    <w:rsid w:val="00D30EE6"/>
    <w:rsid w:val="00D35DAF"/>
    <w:rsid w:val="00D3706D"/>
    <w:rsid w:val="00D40920"/>
    <w:rsid w:val="00D410C2"/>
    <w:rsid w:val="00D53FE3"/>
    <w:rsid w:val="00D5515D"/>
    <w:rsid w:val="00D561C8"/>
    <w:rsid w:val="00D60119"/>
    <w:rsid w:val="00D607E4"/>
    <w:rsid w:val="00D61F87"/>
    <w:rsid w:val="00D654E7"/>
    <w:rsid w:val="00D67884"/>
    <w:rsid w:val="00D67A99"/>
    <w:rsid w:val="00D71311"/>
    <w:rsid w:val="00D72738"/>
    <w:rsid w:val="00D72D6D"/>
    <w:rsid w:val="00D73049"/>
    <w:rsid w:val="00D73C01"/>
    <w:rsid w:val="00D81792"/>
    <w:rsid w:val="00D82120"/>
    <w:rsid w:val="00D829C4"/>
    <w:rsid w:val="00D90A39"/>
    <w:rsid w:val="00D91653"/>
    <w:rsid w:val="00D93C5B"/>
    <w:rsid w:val="00D97D96"/>
    <w:rsid w:val="00D97DE0"/>
    <w:rsid w:val="00DA0FC3"/>
    <w:rsid w:val="00DA2578"/>
    <w:rsid w:val="00DA418E"/>
    <w:rsid w:val="00DA74B9"/>
    <w:rsid w:val="00DB0EAE"/>
    <w:rsid w:val="00DB25A0"/>
    <w:rsid w:val="00DB3502"/>
    <w:rsid w:val="00DC2896"/>
    <w:rsid w:val="00DC3834"/>
    <w:rsid w:val="00DC526E"/>
    <w:rsid w:val="00DD0089"/>
    <w:rsid w:val="00DD2B22"/>
    <w:rsid w:val="00DD3E92"/>
    <w:rsid w:val="00DE01FF"/>
    <w:rsid w:val="00DE0269"/>
    <w:rsid w:val="00DE2A10"/>
    <w:rsid w:val="00DE4E57"/>
    <w:rsid w:val="00DE5315"/>
    <w:rsid w:val="00DE59AB"/>
    <w:rsid w:val="00DE7114"/>
    <w:rsid w:val="00DE7FCF"/>
    <w:rsid w:val="00DF021B"/>
    <w:rsid w:val="00DF3630"/>
    <w:rsid w:val="00DF3F8C"/>
    <w:rsid w:val="00DF48ED"/>
    <w:rsid w:val="00E01C52"/>
    <w:rsid w:val="00E03CCF"/>
    <w:rsid w:val="00E055BF"/>
    <w:rsid w:val="00E07CAA"/>
    <w:rsid w:val="00E119D1"/>
    <w:rsid w:val="00E13607"/>
    <w:rsid w:val="00E211D4"/>
    <w:rsid w:val="00E22967"/>
    <w:rsid w:val="00E22D34"/>
    <w:rsid w:val="00E25B33"/>
    <w:rsid w:val="00E26386"/>
    <w:rsid w:val="00E325D1"/>
    <w:rsid w:val="00E333F4"/>
    <w:rsid w:val="00E33E59"/>
    <w:rsid w:val="00E37172"/>
    <w:rsid w:val="00E42221"/>
    <w:rsid w:val="00E50E6F"/>
    <w:rsid w:val="00E521D4"/>
    <w:rsid w:val="00E53184"/>
    <w:rsid w:val="00E55899"/>
    <w:rsid w:val="00E60140"/>
    <w:rsid w:val="00E61353"/>
    <w:rsid w:val="00E6696C"/>
    <w:rsid w:val="00E66B84"/>
    <w:rsid w:val="00E77123"/>
    <w:rsid w:val="00E77B71"/>
    <w:rsid w:val="00E77FD5"/>
    <w:rsid w:val="00E824A4"/>
    <w:rsid w:val="00E84DB7"/>
    <w:rsid w:val="00E8517A"/>
    <w:rsid w:val="00E86CC8"/>
    <w:rsid w:val="00E9512F"/>
    <w:rsid w:val="00E960C1"/>
    <w:rsid w:val="00EA39A4"/>
    <w:rsid w:val="00EA5256"/>
    <w:rsid w:val="00EA6B11"/>
    <w:rsid w:val="00EA6CA3"/>
    <w:rsid w:val="00EB44DC"/>
    <w:rsid w:val="00EB533C"/>
    <w:rsid w:val="00EB7DE9"/>
    <w:rsid w:val="00EC079A"/>
    <w:rsid w:val="00EC1CFE"/>
    <w:rsid w:val="00EC1F1C"/>
    <w:rsid w:val="00EC1F4D"/>
    <w:rsid w:val="00EC23F7"/>
    <w:rsid w:val="00EC2DBE"/>
    <w:rsid w:val="00ED2D10"/>
    <w:rsid w:val="00ED31DF"/>
    <w:rsid w:val="00ED34DC"/>
    <w:rsid w:val="00ED4B63"/>
    <w:rsid w:val="00ED6375"/>
    <w:rsid w:val="00EE1D46"/>
    <w:rsid w:val="00EE2AD8"/>
    <w:rsid w:val="00EE6275"/>
    <w:rsid w:val="00EF0152"/>
    <w:rsid w:val="00EF0547"/>
    <w:rsid w:val="00EF3F31"/>
    <w:rsid w:val="00EF520D"/>
    <w:rsid w:val="00EF54B3"/>
    <w:rsid w:val="00F00725"/>
    <w:rsid w:val="00F010AB"/>
    <w:rsid w:val="00F02D09"/>
    <w:rsid w:val="00F02EF5"/>
    <w:rsid w:val="00F07091"/>
    <w:rsid w:val="00F104E4"/>
    <w:rsid w:val="00F1295B"/>
    <w:rsid w:val="00F1617B"/>
    <w:rsid w:val="00F17DFF"/>
    <w:rsid w:val="00F20501"/>
    <w:rsid w:val="00F23947"/>
    <w:rsid w:val="00F278E6"/>
    <w:rsid w:val="00F305EA"/>
    <w:rsid w:val="00F315EC"/>
    <w:rsid w:val="00F3210F"/>
    <w:rsid w:val="00F323BC"/>
    <w:rsid w:val="00F3412D"/>
    <w:rsid w:val="00F357D4"/>
    <w:rsid w:val="00F41699"/>
    <w:rsid w:val="00F420F4"/>
    <w:rsid w:val="00F448B1"/>
    <w:rsid w:val="00F45623"/>
    <w:rsid w:val="00F4706D"/>
    <w:rsid w:val="00F5199A"/>
    <w:rsid w:val="00F532EE"/>
    <w:rsid w:val="00F53935"/>
    <w:rsid w:val="00F558A9"/>
    <w:rsid w:val="00F55D84"/>
    <w:rsid w:val="00F617EB"/>
    <w:rsid w:val="00F666A3"/>
    <w:rsid w:val="00F67432"/>
    <w:rsid w:val="00F71694"/>
    <w:rsid w:val="00F741DC"/>
    <w:rsid w:val="00F74FCA"/>
    <w:rsid w:val="00F80A91"/>
    <w:rsid w:val="00F85068"/>
    <w:rsid w:val="00F86EBE"/>
    <w:rsid w:val="00F90FA4"/>
    <w:rsid w:val="00F94152"/>
    <w:rsid w:val="00F956A3"/>
    <w:rsid w:val="00F95AB5"/>
    <w:rsid w:val="00F96CFC"/>
    <w:rsid w:val="00F976DE"/>
    <w:rsid w:val="00FA1E8D"/>
    <w:rsid w:val="00FA2249"/>
    <w:rsid w:val="00FA406A"/>
    <w:rsid w:val="00FA466A"/>
    <w:rsid w:val="00FA61A4"/>
    <w:rsid w:val="00FA7CA5"/>
    <w:rsid w:val="00FB3072"/>
    <w:rsid w:val="00FB3753"/>
    <w:rsid w:val="00FB3A21"/>
    <w:rsid w:val="00FB4334"/>
    <w:rsid w:val="00FC4609"/>
    <w:rsid w:val="00FC7A01"/>
    <w:rsid w:val="00FD021E"/>
    <w:rsid w:val="00FD1BF4"/>
    <w:rsid w:val="00FD2921"/>
    <w:rsid w:val="00FD4142"/>
    <w:rsid w:val="00FD45E3"/>
    <w:rsid w:val="00FD6384"/>
    <w:rsid w:val="00FD7C8F"/>
    <w:rsid w:val="00FD7E26"/>
    <w:rsid w:val="00FE643A"/>
    <w:rsid w:val="00FE76AF"/>
    <w:rsid w:val="00FF072E"/>
    <w:rsid w:val="01DA7851"/>
    <w:rsid w:val="02717282"/>
    <w:rsid w:val="02F5D9B8"/>
    <w:rsid w:val="03583545"/>
    <w:rsid w:val="04B1FA6F"/>
    <w:rsid w:val="04C10C9D"/>
    <w:rsid w:val="04E11E27"/>
    <w:rsid w:val="0712380B"/>
    <w:rsid w:val="0720E89D"/>
    <w:rsid w:val="084A0899"/>
    <w:rsid w:val="08695936"/>
    <w:rsid w:val="08845F5E"/>
    <w:rsid w:val="0A700B4E"/>
    <w:rsid w:val="0A85DC78"/>
    <w:rsid w:val="0AEC077F"/>
    <w:rsid w:val="0BBA3294"/>
    <w:rsid w:val="0BE95F69"/>
    <w:rsid w:val="0C099294"/>
    <w:rsid w:val="0D77CEA3"/>
    <w:rsid w:val="0DE41805"/>
    <w:rsid w:val="0F3DE351"/>
    <w:rsid w:val="0F824F08"/>
    <w:rsid w:val="106C5377"/>
    <w:rsid w:val="11C82A4F"/>
    <w:rsid w:val="12A3226B"/>
    <w:rsid w:val="138A88D0"/>
    <w:rsid w:val="139596D5"/>
    <w:rsid w:val="14802D9B"/>
    <w:rsid w:val="155D65E2"/>
    <w:rsid w:val="15AF84B5"/>
    <w:rsid w:val="1664EB66"/>
    <w:rsid w:val="1668E876"/>
    <w:rsid w:val="16C85002"/>
    <w:rsid w:val="176B3175"/>
    <w:rsid w:val="17D23C4E"/>
    <w:rsid w:val="187620EF"/>
    <w:rsid w:val="18F411BB"/>
    <w:rsid w:val="19B00D93"/>
    <w:rsid w:val="19C5F790"/>
    <w:rsid w:val="19DE92B4"/>
    <w:rsid w:val="1A6CDACC"/>
    <w:rsid w:val="1AE51872"/>
    <w:rsid w:val="1B038A38"/>
    <w:rsid w:val="1B08EBCB"/>
    <w:rsid w:val="1E3ABD3C"/>
    <w:rsid w:val="1E69F236"/>
    <w:rsid w:val="1FEA3083"/>
    <w:rsid w:val="20848DA1"/>
    <w:rsid w:val="208D9B1B"/>
    <w:rsid w:val="227BC74F"/>
    <w:rsid w:val="22AF77F3"/>
    <w:rsid w:val="22D6A3A8"/>
    <w:rsid w:val="242FD232"/>
    <w:rsid w:val="248F2AAB"/>
    <w:rsid w:val="252E317D"/>
    <w:rsid w:val="265440AD"/>
    <w:rsid w:val="2699FE3F"/>
    <w:rsid w:val="28846F76"/>
    <w:rsid w:val="29E2A762"/>
    <w:rsid w:val="2A209CDC"/>
    <w:rsid w:val="2A77C5EE"/>
    <w:rsid w:val="2BD6DD21"/>
    <w:rsid w:val="2C3E1824"/>
    <w:rsid w:val="2D2CCE53"/>
    <w:rsid w:val="2E6A156A"/>
    <w:rsid w:val="2EC15CF5"/>
    <w:rsid w:val="307307F7"/>
    <w:rsid w:val="31882F4F"/>
    <w:rsid w:val="32E067E9"/>
    <w:rsid w:val="3346D924"/>
    <w:rsid w:val="34819C11"/>
    <w:rsid w:val="354FAFD8"/>
    <w:rsid w:val="35A2239F"/>
    <w:rsid w:val="367DCBB9"/>
    <w:rsid w:val="3697524B"/>
    <w:rsid w:val="36DEF4F3"/>
    <w:rsid w:val="375158A1"/>
    <w:rsid w:val="38661DC1"/>
    <w:rsid w:val="38A98851"/>
    <w:rsid w:val="392BD232"/>
    <w:rsid w:val="39633BB3"/>
    <w:rsid w:val="3A9F80F8"/>
    <w:rsid w:val="3BF3CE10"/>
    <w:rsid w:val="3C070A6E"/>
    <w:rsid w:val="3C1B4A8E"/>
    <w:rsid w:val="3C4E348C"/>
    <w:rsid w:val="3DE839F2"/>
    <w:rsid w:val="3E54367F"/>
    <w:rsid w:val="3EAA18FC"/>
    <w:rsid w:val="3EF1D354"/>
    <w:rsid w:val="3F5B2A30"/>
    <w:rsid w:val="3F94ACDB"/>
    <w:rsid w:val="42594D99"/>
    <w:rsid w:val="42C1C928"/>
    <w:rsid w:val="432D10EE"/>
    <w:rsid w:val="43F1D658"/>
    <w:rsid w:val="46459241"/>
    <w:rsid w:val="47254839"/>
    <w:rsid w:val="473133D6"/>
    <w:rsid w:val="4788300B"/>
    <w:rsid w:val="47AC8750"/>
    <w:rsid w:val="4B0CC22F"/>
    <w:rsid w:val="4B374892"/>
    <w:rsid w:val="4B8324F8"/>
    <w:rsid w:val="4B86DF68"/>
    <w:rsid w:val="4DA36FC7"/>
    <w:rsid w:val="4E6A2818"/>
    <w:rsid w:val="4F0B5A8A"/>
    <w:rsid w:val="5085C14F"/>
    <w:rsid w:val="511F2E2F"/>
    <w:rsid w:val="516DEB93"/>
    <w:rsid w:val="51DA5766"/>
    <w:rsid w:val="51E3BC80"/>
    <w:rsid w:val="543F256D"/>
    <w:rsid w:val="54628F8E"/>
    <w:rsid w:val="548AB9F2"/>
    <w:rsid w:val="549D21C7"/>
    <w:rsid w:val="55D3DA7C"/>
    <w:rsid w:val="5709F432"/>
    <w:rsid w:val="57D6E0BE"/>
    <w:rsid w:val="57DA7DE9"/>
    <w:rsid w:val="5A562C42"/>
    <w:rsid w:val="5A9800C5"/>
    <w:rsid w:val="5AB5EB8B"/>
    <w:rsid w:val="5B03F5C4"/>
    <w:rsid w:val="5C3A7EF3"/>
    <w:rsid w:val="5C61BE1C"/>
    <w:rsid w:val="5D13AE3C"/>
    <w:rsid w:val="5E651C33"/>
    <w:rsid w:val="5E85FA2F"/>
    <w:rsid w:val="5F467485"/>
    <w:rsid w:val="5FB5276A"/>
    <w:rsid w:val="603BA0DA"/>
    <w:rsid w:val="61FB1045"/>
    <w:rsid w:val="623361A4"/>
    <w:rsid w:val="625230FB"/>
    <w:rsid w:val="625B82CA"/>
    <w:rsid w:val="62909B67"/>
    <w:rsid w:val="631089A3"/>
    <w:rsid w:val="6420BDAB"/>
    <w:rsid w:val="64765803"/>
    <w:rsid w:val="6483D47B"/>
    <w:rsid w:val="64D04B9D"/>
    <w:rsid w:val="64E7A125"/>
    <w:rsid w:val="64EC433A"/>
    <w:rsid w:val="65EFB251"/>
    <w:rsid w:val="67054F08"/>
    <w:rsid w:val="6783210C"/>
    <w:rsid w:val="67EBFCFD"/>
    <w:rsid w:val="690CC20B"/>
    <w:rsid w:val="6A5EC310"/>
    <w:rsid w:val="6A60A99D"/>
    <w:rsid w:val="6AB7E440"/>
    <w:rsid w:val="6ACDA038"/>
    <w:rsid w:val="6BDC5146"/>
    <w:rsid w:val="6C4E89BB"/>
    <w:rsid w:val="6D0396DE"/>
    <w:rsid w:val="6D21C4DD"/>
    <w:rsid w:val="6E4C85D8"/>
    <w:rsid w:val="6F82D92E"/>
    <w:rsid w:val="6FFA661E"/>
    <w:rsid w:val="7011A768"/>
    <w:rsid w:val="7046764E"/>
    <w:rsid w:val="72BF6858"/>
    <w:rsid w:val="73A13FE5"/>
    <w:rsid w:val="73CD1062"/>
    <w:rsid w:val="75ECA21A"/>
    <w:rsid w:val="76E95532"/>
    <w:rsid w:val="77A5136B"/>
    <w:rsid w:val="77CF49ED"/>
    <w:rsid w:val="78DDAD5A"/>
    <w:rsid w:val="791C6667"/>
    <w:rsid w:val="7A28A539"/>
    <w:rsid w:val="7C7B6BFA"/>
    <w:rsid w:val="7E5BB921"/>
    <w:rsid w:val="7E7C2F97"/>
    <w:rsid w:val="7EAE65A7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B9DC65A8-2648-4521-A413-7534D160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9DC"/>
  </w:style>
  <w:style w:type="paragraph" w:styleId="Ttulo1">
    <w:name w:val="heading 1"/>
    <w:basedOn w:val="Normal"/>
    <w:next w:val="Normal"/>
    <w:link w:val="Ttulo1Char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783BE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83BE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783BE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83BE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644ED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1C52"/>
  </w:style>
  <w:style w:type="paragraph" w:styleId="Rodap">
    <w:name w:val="footer"/>
    <w:basedOn w:val="Normal"/>
    <w:link w:val="RodapChar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1C52"/>
  </w:style>
  <w:style w:type="paragraph" w:styleId="TextosemFormatao">
    <w:name w:val="Plain Text"/>
    <w:basedOn w:val="Normal"/>
    <w:link w:val="TextosemFormataoChar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de-DE"/>
      <w14:ligatures w14:val="none"/>
    </w:rPr>
  </w:style>
  <w:style w:type="character" w:customStyle="1" w:styleId="TextosemFormataoChar">
    <w:name w:val="Texto sem Formatação Char"/>
    <w:basedOn w:val="Fontepargpadro"/>
    <w:link w:val="TextosemFormatao"/>
    <w:rsid w:val="00181C52"/>
    <w:rPr>
      <w:rFonts w:ascii="Courier New" w:eastAsia="Times New Roman" w:hAnsi="Courier New" w:cs="Times New Roman"/>
      <w:kern w:val="0"/>
      <w:sz w:val="20"/>
      <w:szCs w:val="20"/>
      <w:lang w:val="pt-BR" w:eastAsia="de-DE"/>
      <w14:ligatures w14:val="none"/>
    </w:rPr>
  </w:style>
  <w:style w:type="paragraph" w:styleId="Corpodetexto">
    <w:name w:val="Body Text"/>
    <w:basedOn w:val="Normal"/>
    <w:link w:val="CorpodetextoChar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eastAsia="de-DE"/>
      <w14:ligatures w14:val="none"/>
    </w:rPr>
  </w:style>
  <w:style w:type="character" w:customStyle="1" w:styleId="CorpodetextoChar">
    <w:name w:val="Corpo de texto Char"/>
    <w:basedOn w:val="Fontepargpadro"/>
    <w:link w:val="Corpodetexto"/>
    <w:rsid w:val="002A1491"/>
    <w:rPr>
      <w:rFonts w:ascii="Times New Roman" w:eastAsia="Times New Roman" w:hAnsi="Times New Roman" w:cs="Times New Roman"/>
      <w:snapToGrid w:val="0"/>
      <w:kern w:val="0"/>
      <w:lang w:val="pt-BR" w:eastAsia="de-DE"/>
      <w14:ligatures w14:val="none"/>
    </w:rPr>
  </w:style>
  <w:style w:type="table" w:styleId="Tabelacomgrade">
    <w:name w:val="Table Grid"/>
    <w:basedOn w:val="Tabelanormal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paragraph">
    <w:name w:val="paragraph"/>
    <w:basedOn w:val="Normal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Fontepargpadro"/>
    <w:rsid w:val="00083852"/>
  </w:style>
  <w:style w:type="paragraph" w:styleId="Textodecomentrio">
    <w:name w:val="annotation text"/>
    <w:basedOn w:val="Normal"/>
    <w:link w:val="TextodecomentrioChar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D42BA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D42BA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402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402A1"/>
    <w:rPr>
      <w:b/>
      <w:bCs/>
      <w:sz w:val="20"/>
      <w:szCs w:val="20"/>
    </w:rPr>
  </w:style>
  <w:style w:type="character" w:styleId="Meno">
    <w:name w:val="Mention"/>
    <w:basedOn w:val="Fontepargpadro"/>
    <w:uiPriority w:val="99"/>
    <w:unhideWhenUsed/>
    <w:rsid w:val="008402A1"/>
    <w:rPr>
      <w:color w:val="2B579A"/>
      <w:shd w:val="clear" w:color="auto" w:fill="E1DFDD"/>
    </w:rPr>
  </w:style>
  <w:style w:type="paragraph" w:styleId="Reviso">
    <w:name w:val="Revision"/>
    <w:hidden/>
    <w:uiPriority w:val="99"/>
    <w:semiHidden/>
    <w:rsid w:val="002418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gi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documenttasks/documenttasks1.xml><?xml version="1.0" encoding="utf-8"?>
<t:Tasks xmlns:t="http://schemas.microsoft.com/office/tasks/2019/documenttasks" xmlns:oel="http://schemas.microsoft.com/office/2019/extlst">
  <t:Task id="{A09FAE87-C5AE-4A45-85FC-9B050E8C79A9}">
    <t:Anchor>
      <t:Comment id="1253357743"/>
    </t:Anchor>
    <t:History>
      <t:Event id="{35C66FAC-7589-401D-8063-196645ED0010}" time="2025-02-12T08:49:06.898Z">
        <t:Attribution userId="S::thomas.obermayr@blum.com::1ead2c6e-1fd9-4ef6-96d6-2525cd05f9c8" userProvider="AD" userName="Thomas Obermayr"/>
        <t:Anchor>
          <t:Comment id="146955433"/>
        </t:Anchor>
        <t:Create/>
      </t:Event>
      <t:Event id="{3177CE3B-183E-47AE-8473-A8567B23B666}" time="2025-02-12T08:49:06.898Z">
        <t:Attribution userId="S::thomas.obermayr@blum.com::1ead2c6e-1fd9-4ef6-96d6-2525cd05f9c8" userProvider="AD" userName="Thomas Obermayr"/>
        <t:Anchor>
          <t:Comment id="146955433"/>
        </t:Anchor>
        <t:Assign userId="S::franz.ha@blum.com::c7a3e009-ee14-4578-90bc-548a09e603da" userProvider="AD" userName="Franz Ha"/>
      </t:Event>
      <t:Event id="{4C796AE7-35F7-4096-94C6-4ABD3DC5A5A8}" time="2025-02-12T08:49:06.898Z">
        <t:Attribution userId="S::thomas.obermayr@blum.com::1ead2c6e-1fd9-4ef6-96d6-2525cd05f9c8" userProvider="AD" userName="Thomas Obermayr"/>
        <t:Anchor>
          <t:Comment id="146955433"/>
        </t:Anchor>
        <t:SetTitle title="@Franz Ha Hello - das sollte die Unternehmenskommunikation entscheiden. Ich weiß nicht, wie da die Abmachungen sind bzw. inwieweit wir so etwas überhaupt kommunizieren. LG, TO"/>
      </t:Event>
    </t:History>
  </t:Task>
</t:Task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0620A4-E31A-4BE0-AE8D-5B82D7354F7D}"/>
</file>

<file path=customXml/itemProps2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5535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Beatriz M. Viehmann</cp:lastModifiedBy>
  <cp:revision>3</cp:revision>
  <cp:lastPrinted>2024-10-04T02:21:00Z</cp:lastPrinted>
  <dcterms:created xsi:type="dcterms:W3CDTF">2025-05-05T19:37:00Z</dcterms:created>
  <dcterms:modified xsi:type="dcterms:W3CDTF">2025-05-06T11:35:00Z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